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62824" w14:textId="5E879E33" w:rsidR="00B26021" w:rsidRDefault="005C379E" w:rsidP="004D2B47">
      <w:pPr>
        <w:spacing w:after="0" w:line="240" w:lineRule="auto"/>
        <w:rPr>
          <w:rFonts w:ascii="Trebuchet MS" w:hAnsi="Trebuchet MS"/>
          <w:b/>
          <w:sz w:val="24"/>
        </w:rPr>
      </w:pPr>
      <w:r w:rsidRPr="00614004">
        <w:rPr>
          <w:rFonts w:ascii="Trebuchet MS" w:hAnsi="Trebuchet MS"/>
          <w:b/>
          <w:sz w:val="24"/>
        </w:rPr>
        <w:t>Programul Operaţional Asistenţă Tehnică 2014-2020</w:t>
      </w:r>
    </w:p>
    <w:p w14:paraId="44A1EA28" w14:textId="77777777" w:rsidR="00EC1098" w:rsidRPr="00614004" w:rsidRDefault="00EC1098" w:rsidP="004D2B47">
      <w:pPr>
        <w:spacing w:after="0" w:line="240" w:lineRule="auto"/>
        <w:rPr>
          <w:rFonts w:ascii="Trebuchet MS" w:eastAsia="Times New Roman" w:hAnsi="Trebuchet MS" w:cs="Times New Roman"/>
          <w:sz w:val="24"/>
          <w:szCs w:val="24"/>
        </w:rPr>
      </w:pPr>
    </w:p>
    <w:p w14:paraId="54BB34CF" w14:textId="29195CE9" w:rsidR="00832918" w:rsidRPr="00614004" w:rsidRDefault="00832918" w:rsidP="004D2B47">
      <w:pPr>
        <w:tabs>
          <w:tab w:val="left" w:pos="411"/>
        </w:tabs>
        <w:adjustRightInd w:val="0"/>
        <w:snapToGrid w:val="0"/>
        <w:spacing w:after="0" w:line="240" w:lineRule="auto"/>
        <w:jc w:val="center"/>
        <w:rPr>
          <w:rFonts w:ascii="Trebuchet MS" w:eastAsia="Times New Roman" w:hAnsi="Trebuchet MS" w:cs="Times New Roman"/>
          <w:b/>
          <w:color w:val="333333"/>
          <w:sz w:val="36"/>
        </w:rPr>
      </w:pPr>
      <w:r w:rsidRPr="00614004">
        <w:rPr>
          <w:rFonts w:ascii="Trebuchet MS" w:hAnsi="Trebuchet MS"/>
          <w:b/>
          <w:color w:val="333333"/>
          <w:sz w:val="36"/>
        </w:rPr>
        <w:t>GRILĂ DE VERIFICARE A CONFORMITĂȚII ADMINISTRATIVE ȘI A ELIGIBILITĂȚII</w:t>
      </w:r>
      <w:r w:rsidR="006A62D4">
        <w:rPr>
          <w:rFonts w:ascii="Trebuchet MS" w:hAnsi="Trebuchet MS"/>
          <w:b/>
          <w:color w:val="333333"/>
          <w:sz w:val="36"/>
        </w:rPr>
        <w:t xml:space="preserve"> ȘI DE EVALUARE TEHNICO-FINANCIARĂ</w:t>
      </w:r>
    </w:p>
    <w:p w14:paraId="0321F8FC" w14:textId="77777777" w:rsidR="00DE2469" w:rsidRPr="00DC0F95" w:rsidRDefault="00DE2469" w:rsidP="004D2B47">
      <w:pPr>
        <w:widowControl w:val="0"/>
        <w:tabs>
          <w:tab w:val="left" w:pos="90"/>
          <w:tab w:val="left" w:pos="566"/>
        </w:tabs>
        <w:autoSpaceDE w:val="0"/>
        <w:autoSpaceDN w:val="0"/>
        <w:adjustRightInd w:val="0"/>
        <w:spacing w:after="0" w:line="240" w:lineRule="auto"/>
        <w:ind w:right="-1080"/>
        <w:jc w:val="both"/>
        <w:rPr>
          <w:rFonts w:ascii="Trebuchet MS" w:hAnsi="Trebuchet MS"/>
          <w:b/>
          <w:color w:val="333333"/>
          <w:sz w:val="24"/>
          <w:szCs w:val="24"/>
        </w:rPr>
      </w:pPr>
    </w:p>
    <w:p w14:paraId="09A2AF55" w14:textId="77777777" w:rsidR="00832918" w:rsidRPr="00DC0F95" w:rsidRDefault="00832918" w:rsidP="004D2B47">
      <w:pPr>
        <w:widowControl w:val="0"/>
        <w:tabs>
          <w:tab w:val="left" w:pos="90"/>
          <w:tab w:val="left" w:pos="566"/>
        </w:tabs>
        <w:autoSpaceDE w:val="0"/>
        <w:autoSpaceDN w:val="0"/>
        <w:adjustRightInd w:val="0"/>
        <w:spacing w:after="0" w:line="240" w:lineRule="auto"/>
        <w:ind w:right="-1080"/>
        <w:jc w:val="both"/>
        <w:rPr>
          <w:rFonts w:ascii="Trebuchet MS" w:eastAsia="Times New Roman" w:hAnsi="Trebuchet MS" w:cs="Times New Roman"/>
          <w:b/>
          <w:color w:val="333333"/>
          <w:sz w:val="24"/>
          <w:szCs w:val="24"/>
        </w:rPr>
      </w:pPr>
      <w:r w:rsidRPr="00DC0F95">
        <w:rPr>
          <w:rFonts w:ascii="Trebuchet MS" w:hAnsi="Trebuchet MS"/>
          <w:b/>
          <w:color w:val="333333"/>
          <w:sz w:val="24"/>
          <w:szCs w:val="24"/>
        </w:rPr>
        <w:t>SOLICITANT</w:t>
      </w:r>
    </w:p>
    <w:p w14:paraId="412CFF75" w14:textId="77777777" w:rsidR="00832918" w:rsidRPr="00DC0F95" w:rsidRDefault="00832918" w:rsidP="004D2B47">
      <w:pPr>
        <w:widowControl w:val="0"/>
        <w:tabs>
          <w:tab w:val="left" w:pos="570"/>
        </w:tabs>
        <w:autoSpaceDE w:val="0"/>
        <w:autoSpaceDN w:val="0"/>
        <w:adjustRightInd w:val="0"/>
        <w:spacing w:after="0" w:line="240" w:lineRule="auto"/>
        <w:ind w:right="-1080"/>
        <w:jc w:val="both"/>
        <w:rPr>
          <w:rFonts w:ascii="Trebuchet MS" w:hAnsi="Trebuchet MS"/>
          <w:color w:val="333333"/>
          <w:sz w:val="24"/>
          <w:szCs w:val="24"/>
        </w:rPr>
      </w:pP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b/>
          <w:color w:val="333333"/>
          <w:sz w:val="24"/>
          <w:szCs w:val="24"/>
          <w:u w:val="single"/>
        </w:rPr>
        <w:t>Numele instituţiei:</w:t>
      </w: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b/>
          <w:color w:val="333333"/>
          <w:sz w:val="24"/>
          <w:szCs w:val="24"/>
        </w:rPr>
        <w:tab/>
      </w:r>
      <w:r w:rsidRPr="00DC0F95">
        <w:rPr>
          <w:rFonts w:ascii="Trebuchet MS" w:hAnsi="Trebuchet MS"/>
          <w:color w:val="333333"/>
          <w:sz w:val="24"/>
          <w:szCs w:val="24"/>
        </w:rPr>
        <w:t>……………………………………..</w:t>
      </w:r>
    </w:p>
    <w:p w14:paraId="76511274" w14:textId="77777777" w:rsidR="00832918" w:rsidRPr="00DC0F95" w:rsidRDefault="00832918" w:rsidP="004D2B47">
      <w:pPr>
        <w:spacing w:after="0" w:line="240" w:lineRule="auto"/>
        <w:ind w:right="-1080"/>
        <w:jc w:val="both"/>
        <w:rPr>
          <w:rFonts w:ascii="Trebuchet MS" w:hAnsi="Trebuchet MS"/>
          <w:b/>
          <w:color w:val="333333"/>
          <w:sz w:val="24"/>
          <w:szCs w:val="24"/>
        </w:rPr>
      </w:pPr>
    </w:p>
    <w:p w14:paraId="1F3DDC03" w14:textId="77777777" w:rsidR="00832918" w:rsidRPr="00DC0F95" w:rsidRDefault="00832918" w:rsidP="004D2B47">
      <w:pPr>
        <w:spacing w:after="0" w:line="240" w:lineRule="auto"/>
        <w:ind w:right="-1080"/>
        <w:jc w:val="both"/>
        <w:rPr>
          <w:rFonts w:ascii="Trebuchet MS" w:eastAsia="Times New Roman" w:hAnsi="Trebuchet MS" w:cs="Times New Roman"/>
          <w:b/>
          <w:color w:val="333333"/>
          <w:sz w:val="24"/>
          <w:szCs w:val="24"/>
        </w:rPr>
      </w:pPr>
      <w:r w:rsidRPr="00DC0F95">
        <w:rPr>
          <w:rFonts w:ascii="Trebuchet MS" w:hAnsi="Trebuchet MS"/>
          <w:b/>
          <w:color w:val="333333"/>
          <w:sz w:val="24"/>
          <w:szCs w:val="24"/>
        </w:rPr>
        <w:t>PROIECT</w:t>
      </w:r>
    </w:p>
    <w:p w14:paraId="5ED9B701" w14:textId="4005DEC3" w:rsidR="00832918" w:rsidRPr="00DC0F95"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DC0F95">
        <w:rPr>
          <w:rFonts w:ascii="Trebuchet MS" w:hAnsi="Trebuchet MS"/>
          <w:b/>
          <w:color w:val="333333"/>
          <w:sz w:val="24"/>
          <w:szCs w:val="24"/>
          <w:u w:val="single"/>
        </w:rPr>
        <w:t xml:space="preserve">Cod </w:t>
      </w:r>
      <w:r w:rsidR="00931C71" w:rsidRPr="00DC0F95">
        <w:rPr>
          <w:rFonts w:ascii="Trebuchet MS" w:hAnsi="Trebuchet MS"/>
          <w:b/>
          <w:color w:val="333333"/>
          <w:sz w:val="24"/>
          <w:szCs w:val="24"/>
          <w:u w:val="single"/>
        </w:rPr>
        <w:t>proiect/</w:t>
      </w:r>
      <w:r w:rsidR="00EC1098" w:rsidRPr="00DC0F95">
        <w:rPr>
          <w:rFonts w:ascii="Trebuchet MS" w:hAnsi="Trebuchet MS"/>
          <w:b/>
          <w:color w:val="333333"/>
          <w:sz w:val="24"/>
          <w:szCs w:val="24"/>
          <w:u w:val="single"/>
        </w:rPr>
        <w:t>MySMIS</w:t>
      </w:r>
      <w:r w:rsidR="00B26021" w:rsidRPr="00DC0F95">
        <w:rPr>
          <w:rFonts w:ascii="Trebuchet MS" w:hAnsi="Trebuchet MS"/>
          <w:b/>
          <w:color w:val="333333"/>
          <w:sz w:val="24"/>
          <w:szCs w:val="24"/>
          <w:u w:val="single"/>
        </w:rPr>
        <w:t>2014</w:t>
      </w:r>
      <w:r w:rsidRPr="00DC0F95">
        <w:rPr>
          <w:rFonts w:ascii="Trebuchet MS" w:hAnsi="Trebuchet MS"/>
          <w:b/>
          <w:color w:val="333333"/>
          <w:sz w:val="24"/>
          <w:szCs w:val="24"/>
          <w:u w:val="single"/>
        </w:rPr>
        <w:t>:</w:t>
      </w:r>
      <w:r w:rsidRPr="00DC0F95">
        <w:rPr>
          <w:rFonts w:ascii="Trebuchet MS" w:hAnsi="Trebuchet MS"/>
          <w:color w:val="333333"/>
          <w:sz w:val="24"/>
          <w:szCs w:val="24"/>
        </w:rPr>
        <w:tab/>
      </w:r>
      <w:r w:rsidRPr="00DC0F95">
        <w:rPr>
          <w:rFonts w:ascii="Trebuchet MS" w:hAnsi="Trebuchet MS"/>
          <w:color w:val="333333"/>
          <w:sz w:val="24"/>
          <w:szCs w:val="24"/>
        </w:rPr>
        <w:tab/>
      </w:r>
      <w:r w:rsidRPr="00DC0F95">
        <w:rPr>
          <w:rFonts w:ascii="Trebuchet MS" w:hAnsi="Trebuchet MS"/>
          <w:color w:val="333333"/>
          <w:sz w:val="24"/>
          <w:szCs w:val="24"/>
        </w:rPr>
        <w:tab/>
      </w:r>
      <w:r w:rsidRPr="00DC0F95">
        <w:rPr>
          <w:rFonts w:ascii="Trebuchet MS" w:hAnsi="Trebuchet MS"/>
          <w:color w:val="333333"/>
          <w:sz w:val="24"/>
          <w:szCs w:val="24"/>
        </w:rPr>
        <w:tab/>
        <w:t>……………………………………..</w:t>
      </w:r>
    </w:p>
    <w:p w14:paraId="614E944D" w14:textId="7ACBE2AF" w:rsidR="00832918" w:rsidRPr="00DC0F95" w:rsidRDefault="00832918" w:rsidP="004D2B47">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color w:val="333333"/>
          <w:sz w:val="24"/>
          <w:szCs w:val="24"/>
        </w:rPr>
      </w:pPr>
      <w:r w:rsidRPr="00DC0F95">
        <w:rPr>
          <w:rFonts w:ascii="Trebuchet MS" w:hAnsi="Trebuchet MS"/>
          <w:b/>
          <w:color w:val="333333"/>
          <w:sz w:val="24"/>
          <w:szCs w:val="24"/>
          <w:u w:val="single"/>
        </w:rPr>
        <w:t>Titlu proiect:</w:t>
      </w:r>
      <w:r w:rsidRPr="00DC0F95">
        <w:rPr>
          <w:rFonts w:ascii="Trebuchet MS" w:hAnsi="Trebuchet MS"/>
          <w:color w:val="333333"/>
          <w:sz w:val="24"/>
          <w:szCs w:val="24"/>
        </w:rPr>
        <w:tab/>
      </w:r>
      <w:r w:rsidRPr="00DC0F95">
        <w:rPr>
          <w:rFonts w:ascii="Trebuchet MS" w:hAnsi="Trebuchet MS"/>
          <w:color w:val="333333"/>
          <w:sz w:val="24"/>
          <w:szCs w:val="24"/>
        </w:rPr>
        <w:tab/>
      </w:r>
      <w:r w:rsidRPr="00DC0F95">
        <w:rPr>
          <w:rFonts w:ascii="Trebuchet MS" w:hAnsi="Trebuchet MS"/>
          <w:color w:val="333333"/>
          <w:sz w:val="24"/>
          <w:szCs w:val="24"/>
        </w:rPr>
        <w:tab/>
      </w:r>
      <w:r w:rsidRPr="00DC0F95">
        <w:rPr>
          <w:rFonts w:ascii="Trebuchet MS" w:hAnsi="Trebuchet MS"/>
          <w:color w:val="333333"/>
          <w:sz w:val="24"/>
          <w:szCs w:val="24"/>
        </w:rPr>
        <w:tab/>
      </w:r>
      <w:r w:rsidRPr="00DC0F95">
        <w:rPr>
          <w:rFonts w:ascii="Trebuchet MS" w:hAnsi="Trebuchet MS"/>
          <w:color w:val="333333"/>
          <w:sz w:val="24"/>
          <w:szCs w:val="24"/>
        </w:rPr>
        <w:tab/>
        <w:t>……………………………………..</w:t>
      </w:r>
    </w:p>
    <w:p w14:paraId="04F06DF5" w14:textId="77777777" w:rsidR="00DE2469" w:rsidRPr="00DC0F95" w:rsidRDefault="00DE2469" w:rsidP="004D2B47">
      <w:pPr>
        <w:spacing w:after="0" w:line="240" w:lineRule="auto"/>
        <w:ind w:right="-1080"/>
        <w:jc w:val="both"/>
        <w:rPr>
          <w:rFonts w:ascii="Trebuchet MS" w:hAnsi="Trebuchet MS"/>
          <w:b/>
          <w:color w:val="333333"/>
          <w:sz w:val="24"/>
          <w:szCs w:val="24"/>
          <w:u w:val="single"/>
        </w:rPr>
      </w:pPr>
    </w:p>
    <w:p w14:paraId="16B6F000" w14:textId="76CA0C0F" w:rsidR="00DE2469" w:rsidRPr="00DC0F95" w:rsidRDefault="00832918" w:rsidP="004D2B47">
      <w:pPr>
        <w:spacing w:after="0" w:line="240" w:lineRule="auto"/>
        <w:ind w:right="-1080"/>
        <w:jc w:val="both"/>
        <w:rPr>
          <w:rFonts w:ascii="Trebuchet MS" w:eastAsia="Times New Roman" w:hAnsi="Trebuchet MS" w:cs="Times New Roman"/>
          <w:b/>
          <w:color w:val="333333"/>
          <w:sz w:val="24"/>
          <w:szCs w:val="24"/>
          <w:u w:val="single"/>
        </w:rPr>
      </w:pPr>
      <w:r w:rsidRPr="00DC0F95">
        <w:rPr>
          <w:rFonts w:ascii="Trebuchet MS" w:hAnsi="Trebuchet MS"/>
          <w:b/>
          <w:color w:val="333333"/>
          <w:sz w:val="24"/>
          <w:szCs w:val="24"/>
          <w:u w:val="single"/>
        </w:rPr>
        <w:t>Axa prioritară/obiectivul specific/acțiunea:</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812"/>
        <w:gridCol w:w="850"/>
        <w:gridCol w:w="2694"/>
        <w:gridCol w:w="850"/>
        <w:gridCol w:w="2410"/>
      </w:tblGrid>
      <w:tr w:rsidR="00832918" w:rsidRPr="00DC0F95" w14:paraId="45DA333C" w14:textId="77777777" w:rsidTr="008C10BC">
        <w:trPr>
          <w:trHeight w:val="258"/>
          <w:tblHeader/>
        </w:trPr>
        <w:tc>
          <w:tcPr>
            <w:tcW w:w="3085" w:type="dxa"/>
            <w:vMerge w:val="restart"/>
            <w:shd w:val="clear" w:color="auto" w:fill="B3B3B3"/>
            <w:vAlign w:val="center"/>
          </w:tcPr>
          <w:p w14:paraId="44AAA1AC" w14:textId="39D388F9" w:rsidR="00832918" w:rsidRPr="00DC0F95" w:rsidRDefault="00832918" w:rsidP="00DC0F95">
            <w:pPr>
              <w:spacing w:after="0" w:line="240" w:lineRule="auto"/>
              <w:jc w:val="center"/>
              <w:rPr>
                <w:rFonts w:ascii="Trebuchet MS" w:hAnsi="Trebuchet MS"/>
                <w:b/>
                <w:color w:val="FFFFFF"/>
                <w:sz w:val="24"/>
                <w:szCs w:val="24"/>
              </w:rPr>
            </w:pPr>
            <w:r w:rsidRPr="00DC0F95">
              <w:rPr>
                <w:rFonts w:ascii="Trebuchet MS" w:hAnsi="Trebuchet MS"/>
                <w:b/>
                <w:color w:val="FFFFFF"/>
                <w:sz w:val="24"/>
                <w:szCs w:val="24"/>
              </w:rPr>
              <w:t xml:space="preserve">Întrebări </w:t>
            </w:r>
          </w:p>
        </w:tc>
        <w:tc>
          <w:tcPr>
            <w:tcW w:w="5812" w:type="dxa"/>
            <w:vMerge w:val="restart"/>
            <w:shd w:val="clear" w:color="auto" w:fill="B3B3B3"/>
            <w:vAlign w:val="center"/>
          </w:tcPr>
          <w:p w14:paraId="61092DF5" w14:textId="77777777" w:rsidR="00832918" w:rsidRPr="00DC0F95" w:rsidRDefault="00832918" w:rsidP="004D2B47">
            <w:pPr>
              <w:spacing w:after="0" w:line="240" w:lineRule="auto"/>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Explicații</w:t>
            </w:r>
          </w:p>
        </w:tc>
        <w:tc>
          <w:tcPr>
            <w:tcW w:w="3544" w:type="dxa"/>
            <w:gridSpan w:val="2"/>
            <w:shd w:val="clear" w:color="auto" w:fill="B3B3B3"/>
          </w:tcPr>
          <w:p w14:paraId="3834EE1D" w14:textId="77777777" w:rsidR="00832918" w:rsidRPr="00DC0F95" w:rsidRDefault="00832918" w:rsidP="004D2B47">
            <w:pPr>
              <w:spacing w:after="0" w:line="240" w:lineRule="auto"/>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 xml:space="preserve">Prima verificare </w:t>
            </w:r>
          </w:p>
        </w:tc>
        <w:tc>
          <w:tcPr>
            <w:tcW w:w="3260" w:type="dxa"/>
            <w:gridSpan w:val="2"/>
            <w:shd w:val="clear" w:color="auto" w:fill="B3B3B3"/>
          </w:tcPr>
          <w:p w14:paraId="619FADC4" w14:textId="77777777" w:rsidR="00832918" w:rsidRPr="00DC0F95" w:rsidRDefault="00832918" w:rsidP="004D2B47">
            <w:pPr>
              <w:spacing w:after="0" w:line="240" w:lineRule="auto"/>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A doua verificare</w:t>
            </w:r>
          </w:p>
        </w:tc>
      </w:tr>
      <w:tr w:rsidR="00832918" w:rsidRPr="00DC0F95" w14:paraId="136382A8" w14:textId="77777777" w:rsidTr="008C10BC">
        <w:trPr>
          <w:trHeight w:val="258"/>
          <w:tblHeader/>
        </w:trPr>
        <w:tc>
          <w:tcPr>
            <w:tcW w:w="3085" w:type="dxa"/>
            <w:vMerge/>
            <w:shd w:val="clear" w:color="auto" w:fill="B3B3B3"/>
          </w:tcPr>
          <w:p w14:paraId="5EEC6860" w14:textId="77777777" w:rsidR="00832918" w:rsidRPr="00DC0F95" w:rsidRDefault="00832918" w:rsidP="004D2B47">
            <w:pPr>
              <w:spacing w:after="0" w:line="240" w:lineRule="auto"/>
              <w:rPr>
                <w:rFonts w:ascii="Trebuchet MS" w:hAnsi="Trebuchet MS"/>
                <w:b/>
                <w:color w:val="FFFFFF"/>
                <w:sz w:val="24"/>
                <w:szCs w:val="24"/>
              </w:rPr>
            </w:pPr>
          </w:p>
        </w:tc>
        <w:tc>
          <w:tcPr>
            <w:tcW w:w="5812" w:type="dxa"/>
            <w:vMerge/>
            <w:shd w:val="clear" w:color="auto" w:fill="B3B3B3"/>
          </w:tcPr>
          <w:p w14:paraId="2E6D1413" w14:textId="77777777" w:rsidR="00832918" w:rsidRPr="00DC0F95" w:rsidRDefault="00832918" w:rsidP="004D2B47">
            <w:pPr>
              <w:spacing w:after="0" w:line="240" w:lineRule="auto"/>
              <w:jc w:val="center"/>
              <w:rPr>
                <w:rFonts w:ascii="Trebuchet MS" w:hAnsi="Trebuchet MS"/>
                <w:b/>
                <w:color w:val="FFFFFF"/>
                <w:sz w:val="24"/>
                <w:szCs w:val="24"/>
              </w:rPr>
            </w:pPr>
          </w:p>
        </w:tc>
        <w:tc>
          <w:tcPr>
            <w:tcW w:w="850" w:type="dxa"/>
            <w:shd w:val="clear" w:color="auto" w:fill="B3B3B3"/>
          </w:tcPr>
          <w:p w14:paraId="29A7F7A4" w14:textId="77777777" w:rsidR="00832918" w:rsidRPr="00DC0F95"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Decizie</w:t>
            </w:r>
          </w:p>
          <w:p w14:paraId="2BD42725" w14:textId="7ED1C726" w:rsidR="00832918" w:rsidRPr="00DC0F95" w:rsidRDefault="00832918" w:rsidP="004D2B47">
            <w:pPr>
              <w:spacing w:after="0" w:line="240" w:lineRule="auto"/>
              <w:ind w:left="-145" w:right="-108"/>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Da / Nu</w:t>
            </w:r>
            <w:r w:rsidR="00E64290" w:rsidRPr="00DC0F95">
              <w:rPr>
                <w:rFonts w:ascii="Trebuchet MS" w:hAnsi="Trebuchet MS"/>
                <w:b/>
                <w:color w:val="FFFFFF"/>
                <w:sz w:val="24"/>
                <w:szCs w:val="24"/>
              </w:rPr>
              <w:t xml:space="preserve"> / Cl</w:t>
            </w:r>
            <w:r w:rsidR="00E64290" w:rsidRPr="00DC0F95">
              <w:rPr>
                <w:rFonts w:ascii="Trebuchet MS" w:hAnsi="Trebuchet MS"/>
                <w:color w:val="FFFFFF" w:themeColor="background1"/>
                <w:sz w:val="24"/>
                <w:szCs w:val="24"/>
                <w:vertAlign w:val="superscript"/>
              </w:rPr>
              <w:footnoteReference w:id="2"/>
            </w:r>
          </w:p>
        </w:tc>
        <w:tc>
          <w:tcPr>
            <w:tcW w:w="2694" w:type="dxa"/>
            <w:shd w:val="clear" w:color="auto" w:fill="B3B3B3"/>
            <w:vAlign w:val="center"/>
          </w:tcPr>
          <w:p w14:paraId="04EE84BF" w14:textId="77777777" w:rsidR="00832918" w:rsidRPr="00DC0F95" w:rsidRDefault="00832918" w:rsidP="004D2B47">
            <w:pPr>
              <w:spacing w:after="0" w:line="240" w:lineRule="auto"/>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Comentarii</w:t>
            </w:r>
          </w:p>
        </w:tc>
        <w:tc>
          <w:tcPr>
            <w:tcW w:w="850" w:type="dxa"/>
            <w:shd w:val="clear" w:color="auto" w:fill="B3B3B3"/>
          </w:tcPr>
          <w:p w14:paraId="4D673FBE" w14:textId="77777777" w:rsidR="00832918" w:rsidRPr="00DC0F95"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Decizie</w:t>
            </w:r>
          </w:p>
          <w:p w14:paraId="0D054A3F" w14:textId="4A9F6902" w:rsidR="00832918" w:rsidRPr="00DC0F95" w:rsidRDefault="00832918" w:rsidP="004D2B47">
            <w:pPr>
              <w:spacing w:after="0" w:line="240" w:lineRule="auto"/>
              <w:ind w:left="-109" w:right="-108"/>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Da / Nu</w:t>
            </w:r>
            <w:r w:rsidR="00E64290" w:rsidRPr="00DC0F95">
              <w:rPr>
                <w:rFonts w:ascii="Trebuchet MS" w:hAnsi="Trebuchet MS"/>
                <w:b/>
                <w:color w:val="FFFFFF"/>
                <w:sz w:val="24"/>
                <w:szCs w:val="24"/>
              </w:rPr>
              <w:t xml:space="preserve"> / Cl</w:t>
            </w:r>
          </w:p>
        </w:tc>
        <w:tc>
          <w:tcPr>
            <w:tcW w:w="2410" w:type="dxa"/>
            <w:shd w:val="clear" w:color="auto" w:fill="B3B3B3"/>
            <w:vAlign w:val="center"/>
          </w:tcPr>
          <w:p w14:paraId="1EFE0DC8" w14:textId="77777777" w:rsidR="00832918" w:rsidRPr="00DC0F95" w:rsidRDefault="00832918" w:rsidP="004D2B47">
            <w:pPr>
              <w:spacing w:after="0" w:line="240" w:lineRule="auto"/>
              <w:jc w:val="center"/>
              <w:rPr>
                <w:rFonts w:ascii="Trebuchet MS" w:eastAsia="Times New Roman" w:hAnsi="Trebuchet MS" w:cs="Times New Roman"/>
                <w:b/>
                <w:color w:val="FFFFFF"/>
                <w:sz w:val="24"/>
                <w:szCs w:val="24"/>
              </w:rPr>
            </w:pPr>
            <w:r w:rsidRPr="00DC0F95">
              <w:rPr>
                <w:rFonts w:ascii="Trebuchet MS" w:hAnsi="Trebuchet MS"/>
                <w:b/>
                <w:color w:val="FFFFFF"/>
                <w:sz w:val="24"/>
                <w:szCs w:val="24"/>
              </w:rPr>
              <w:t>Comentarii</w:t>
            </w:r>
          </w:p>
        </w:tc>
      </w:tr>
      <w:tr w:rsidR="00DC0F95" w:rsidRPr="00C74BA0" w14:paraId="484737AB" w14:textId="77777777" w:rsidTr="008C10BC">
        <w:trPr>
          <w:trHeight w:val="537"/>
        </w:trPr>
        <w:tc>
          <w:tcPr>
            <w:tcW w:w="3085" w:type="dxa"/>
            <w:shd w:val="clear" w:color="auto" w:fill="auto"/>
          </w:tcPr>
          <w:p w14:paraId="590BD7F3" w14:textId="3A9EEB73" w:rsidR="00DC0F95" w:rsidRPr="00DC0F95" w:rsidRDefault="00DC0F95" w:rsidP="00DC0F95">
            <w:pPr>
              <w:spacing w:before="120" w:after="0" w:line="240" w:lineRule="auto"/>
              <w:jc w:val="both"/>
              <w:rPr>
                <w:rFonts w:ascii="Trebuchet MS" w:hAnsi="Trebuchet MS"/>
                <w:sz w:val="24"/>
                <w:szCs w:val="24"/>
              </w:rPr>
            </w:pPr>
            <w:r w:rsidRPr="00DC0F95">
              <w:rPr>
                <w:rFonts w:ascii="Trebuchet MS" w:hAnsi="Trebuchet MS"/>
                <w:b/>
                <w:sz w:val="24"/>
                <w:szCs w:val="24"/>
              </w:rPr>
              <w:t>Verificare administrativă</w:t>
            </w:r>
          </w:p>
        </w:tc>
        <w:tc>
          <w:tcPr>
            <w:tcW w:w="5812" w:type="dxa"/>
          </w:tcPr>
          <w:p w14:paraId="36685800" w14:textId="77777777" w:rsidR="00DC0F95" w:rsidRPr="00DC0F95" w:rsidRDefault="00DC0F95" w:rsidP="00510990">
            <w:pPr>
              <w:spacing w:after="0" w:line="240" w:lineRule="auto"/>
              <w:jc w:val="both"/>
              <w:rPr>
                <w:rFonts w:ascii="Trebuchet MS" w:hAnsi="Trebuchet MS"/>
                <w:sz w:val="24"/>
                <w:szCs w:val="24"/>
              </w:rPr>
            </w:pPr>
          </w:p>
        </w:tc>
        <w:tc>
          <w:tcPr>
            <w:tcW w:w="850" w:type="dxa"/>
            <w:shd w:val="clear" w:color="auto" w:fill="auto"/>
          </w:tcPr>
          <w:p w14:paraId="5C04BFDB" w14:textId="77777777" w:rsidR="00DC0F95" w:rsidRPr="00DC0F95" w:rsidRDefault="00DC0F95" w:rsidP="004D2B47">
            <w:pPr>
              <w:spacing w:after="0" w:line="240" w:lineRule="auto"/>
              <w:rPr>
                <w:rFonts w:ascii="Trebuchet MS" w:hAnsi="Trebuchet MS"/>
                <w:b/>
                <w:sz w:val="24"/>
                <w:szCs w:val="24"/>
              </w:rPr>
            </w:pPr>
          </w:p>
        </w:tc>
        <w:tc>
          <w:tcPr>
            <w:tcW w:w="2694" w:type="dxa"/>
            <w:shd w:val="clear" w:color="auto" w:fill="auto"/>
          </w:tcPr>
          <w:p w14:paraId="3D4115D1" w14:textId="77777777" w:rsidR="00DC0F95" w:rsidRPr="00DC0F95" w:rsidRDefault="00DC0F95" w:rsidP="004D2B47">
            <w:pPr>
              <w:spacing w:after="0" w:line="240" w:lineRule="auto"/>
              <w:rPr>
                <w:rFonts w:ascii="Trebuchet MS" w:hAnsi="Trebuchet MS"/>
                <w:b/>
                <w:sz w:val="24"/>
                <w:szCs w:val="24"/>
              </w:rPr>
            </w:pPr>
          </w:p>
        </w:tc>
        <w:tc>
          <w:tcPr>
            <w:tcW w:w="850" w:type="dxa"/>
            <w:shd w:val="clear" w:color="auto" w:fill="auto"/>
          </w:tcPr>
          <w:p w14:paraId="04EEC3ED" w14:textId="77777777" w:rsidR="00DC0F95" w:rsidRPr="00DC0F95" w:rsidRDefault="00DC0F95" w:rsidP="004D2B47">
            <w:pPr>
              <w:spacing w:after="0" w:line="240" w:lineRule="auto"/>
              <w:rPr>
                <w:rFonts w:ascii="Trebuchet MS" w:hAnsi="Trebuchet MS"/>
                <w:b/>
                <w:sz w:val="24"/>
                <w:szCs w:val="24"/>
              </w:rPr>
            </w:pPr>
          </w:p>
        </w:tc>
        <w:tc>
          <w:tcPr>
            <w:tcW w:w="2410" w:type="dxa"/>
            <w:shd w:val="clear" w:color="auto" w:fill="auto"/>
          </w:tcPr>
          <w:p w14:paraId="56DF1C22" w14:textId="77777777" w:rsidR="00DC0F95" w:rsidRPr="00DC0F95" w:rsidRDefault="00DC0F95" w:rsidP="004D2B47">
            <w:pPr>
              <w:spacing w:after="0" w:line="240" w:lineRule="auto"/>
              <w:rPr>
                <w:rFonts w:ascii="Trebuchet MS" w:hAnsi="Trebuchet MS"/>
                <w:b/>
                <w:sz w:val="24"/>
                <w:szCs w:val="24"/>
              </w:rPr>
            </w:pPr>
          </w:p>
        </w:tc>
      </w:tr>
      <w:tr w:rsidR="00832918" w:rsidRPr="00C74BA0" w14:paraId="0B13FE10" w14:textId="77777777" w:rsidTr="008C10BC">
        <w:trPr>
          <w:trHeight w:val="537"/>
        </w:trPr>
        <w:tc>
          <w:tcPr>
            <w:tcW w:w="3085" w:type="dxa"/>
            <w:shd w:val="clear" w:color="auto" w:fill="auto"/>
          </w:tcPr>
          <w:p w14:paraId="6B982811" w14:textId="472DF678" w:rsidR="00832918" w:rsidRPr="00DC0F95" w:rsidRDefault="00832918" w:rsidP="00DC0F95">
            <w:pPr>
              <w:spacing w:before="120" w:after="0" w:line="240" w:lineRule="auto"/>
              <w:jc w:val="both"/>
              <w:rPr>
                <w:rFonts w:ascii="Trebuchet MS" w:hAnsi="Trebuchet MS"/>
                <w:sz w:val="24"/>
                <w:szCs w:val="24"/>
              </w:rPr>
            </w:pPr>
            <w:r w:rsidRPr="00DC0F95">
              <w:rPr>
                <w:rFonts w:ascii="Trebuchet MS" w:hAnsi="Trebuchet MS"/>
                <w:sz w:val="24"/>
                <w:szCs w:val="24"/>
              </w:rPr>
              <w:t>Toate rubricile din CF sunt completate cu datele solicitate</w:t>
            </w:r>
            <w:r w:rsidR="006D489F" w:rsidRPr="00DC0F95">
              <w:rPr>
                <w:rFonts w:ascii="Trebuchet MS" w:hAnsi="Trebuchet MS"/>
                <w:sz w:val="24"/>
                <w:szCs w:val="24"/>
              </w:rPr>
              <w:t>.</w:t>
            </w:r>
            <w:r w:rsidRPr="00DC0F95">
              <w:rPr>
                <w:rFonts w:ascii="Trebuchet MS" w:hAnsi="Trebuchet MS"/>
                <w:sz w:val="24"/>
                <w:szCs w:val="24"/>
              </w:rPr>
              <w:t xml:space="preserve"> </w:t>
            </w:r>
          </w:p>
        </w:tc>
        <w:tc>
          <w:tcPr>
            <w:tcW w:w="5812" w:type="dxa"/>
          </w:tcPr>
          <w:p w14:paraId="649A353A" w14:textId="58AF3119" w:rsidR="00832918" w:rsidRPr="00DC0F95" w:rsidRDefault="00832918" w:rsidP="00510990">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Cererea de finanțare trebuie tehnoredactată în limba română</w:t>
            </w:r>
            <w:del w:id="0" w:author="Gabriela Popescu" w:date="2018-06-29T12:10:00Z">
              <w:r w:rsidRPr="00DC0F95" w:rsidDel="005615E1">
                <w:rPr>
                  <w:rFonts w:ascii="Trebuchet MS" w:hAnsi="Trebuchet MS"/>
                  <w:sz w:val="24"/>
                  <w:szCs w:val="24"/>
                </w:rPr>
                <w:delText>,</w:delText>
              </w:r>
            </w:del>
            <w:r w:rsidR="004E1B34" w:rsidRPr="00DC0F95">
              <w:rPr>
                <w:rFonts w:ascii="Trebuchet MS" w:hAnsi="Trebuchet MS"/>
                <w:sz w:val="24"/>
                <w:szCs w:val="24"/>
              </w:rPr>
              <w:t>.</w:t>
            </w:r>
            <w:r w:rsidR="008110DB" w:rsidRPr="00DC0F95">
              <w:rPr>
                <w:rFonts w:ascii="Trebuchet MS" w:hAnsi="Trebuchet MS"/>
                <w:sz w:val="24"/>
                <w:szCs w:val="24"/>
                <w:lang w:eastAsia="ro-RO"/>
              </w:rPr>
              <w:t xml:space="preserve"> </w:t>
            </w:r>
            <w:r w:rsidR="008110DB" w:rsidRPr="00DC0F95">
              <w:rPr>
                <w:rFonts w:ascii="Trebuchet MS" w:hAnsi="Trebuchet MS"/>
                <w:sz w:val="24"/>
                <w:szCs w:val="24"/>
              </w:rPr>
              <w:t>Se verifică dacă toate</w:t>
            </w:r>
            <w:r w:rsidR="008110DB" w:rsidRPr="00DC0F95">
              <w:rPr>
                <w:rFonts w:ascii="Trebuchet MS" w:hAnsi="Trebuchet MS"/>
                <w:sz w:val="24"/>
                <w:szCs w:val="24"/>
                <w:lang w:eastAsia="ro-RO"/>
              </w:rPr>
              <w:t xml:space="preserve"> </w:t>
            </w:r>
            <w:r w:rsidR="008110DB" w:rsidRPr="00DC0F95">
              <w:rPr>
                <w:rFonts w:ascii="Trebuchet MS" w:hAnsi="Trebuchet MS"/>
                <w:sz w:val="24"/>
                <w:szCs w:val="24"/>
              </w:rPr>
              <w:t>secțiunile obligatorii au fost completate și dacă au fost respectate indicațiile de completare.</w:t>
            </w:r>
          </w:p>
        </w:tc>
        <w:tc>
          <w:tcPr>
            <w:tcW w:w="850" w:type="dxa"/>
            <w:shd w:val="clear" w:color="auto" w:fill="auto"/>
          </w:tcPr>
          <w:p w14:paraId="0AF8E4B7" w14:textId="77777777" w:rsidR="00832918" w:rsidRPr="00DC0F95" w:rsidRDefault="00832918" w:rsidP="004D2B47">
            <w:pPr>
              <w:spacing w:after="0" w:line="240" w:lineRule="auto"/>
              <w:rPr>
                <w:rFonts w:ascii="Trebuchet MS" w:hAnsi="Trebuchet MS"/>
                <w:b/>
                <w:sz w:val="24"/>
                <w:szCs w:val="24"/>
              </w:rPr>
            </w:pPr>
          </w:p>
        </w:tc>
        <w:tc>
          <w:tcPr>
            <w:tcW w:w="2694" w:type="dxa"/>
            <w:shd w:val="clear" w:color="auto" w:fill="auto"/>
          </w:tcPr>
          <w:p w14:paraId="096AF083" w14:textId="77777777" w:rsidR="00832918" w:rsidRPr="00DC0F95" w:rsidRDefault="00832918" w:rsidP="004D2B47">
            <w:pPr>
              <w:spacing w:after="0" w:line="240" w:lineRule="auto"/>
              <w:rPr>
                <w:rFonts w:ascii="Trebuchet MS" w:hAnsi="Trebuchet MS"/>
                <w:b/>
                <w:sz w:val="24"/>
                <w:szCs w:val="24"/>
              </w:rPr>
            </w:pPr>
          </w:p>
        </w:tc>
        <w:tc>
          <w:tcPr>
            <w:tcW w:w="850" w:type="dxa"/>
            <w:shd w:val="clear" w:color="auto" w:fill="auto"/>
          </w:tcPr>
          <w:p w14:paraId="6699959F" w14:textId="77777777" w:rsidR="00832918" w:rsidRPr="00DC0F95" w:rsidRDefault="00832918" w:rsidP="004D2B47">
            <w:pPr>
              <w:spacing w:after="0" w:line="240" w:lineRule="auto"/>
              <w:rPr>
                <w:rFonts w:ascii="Trebuchet MS" w:hAnsi="Trebuchet MS"/>
                <w:b/>
                <w:sz w:val="24"/>
                <w:szCs w:val="24"/>
              </w:rPr>
            </w:pPr>
          </w:p>
        </w:tc>
        <w:tc>
          <w:tcPr>
            <w:tcW w:w="2410" w:type="dxa"/>
            <w:shd w:val="clear" w:color="auto" w:fill="auto"/>
          </w:tcPr>
          <w:p w14:paraId="2D0DF245" w14:textId="77777777" w:rsidR="00832918" w:rsidRPr="00DC0F95" w:rsidRDefault="00832918" w:rsidP="004D2B47">
            <w:pPr>
              <w:spacing w:after="0" w:line="240" w:lineRule="auto"/>
              <w:rPr>
                <w:rFonts w:ascii="Trebuchet MS" w:hAnsi="Trebuchet MS"/>
                <w:b/>
                <w:sz w:val="24"/>
                <w:szCs w:val="24"/>
              </w:rPr>
            </w:pPr>
          </w:p>
        </w:tc>
      </w:tr>
      <w:tr w:rsidR="00832918" w:rsidRPr="00C74BA0" w14:paraId="1752B4ED" w14:textId="77777777" w:rsidTr="008C10BC">
        <w:trPr>
          <w:trHeight w:val="537"/>
        </w:trPr>
        <w:tc>
          <w:tcPr>
            <w:tcW w:w="3085" w:type="dxa"/>
            <w:shd w:val="clear" w:color="auto" w:fill="auto"/>
          </w:tcPr>
          <w:p w14:paraId="190659BF" w14:textId="6DCFEAB5" w:rsidR="00832918" w:rsidRPr="00DC0F95" w:rsidRDefault="00832918" w:rsidP="00DC0F95">
            <w:pPr>
              <w:spacing w:before="120" w:after="0" w:line="240" w:lineRule="auto"/>
              <w:jc w:val="both"/>
              <w:rPr>
                <w:rFonts w:ascii="Trebuchet MS" w:hAnsi="Trebuchet MS"/>
                <w:sz w:val="24"/>
                <w:szCs w:val="24"/>
              </w:rPr>
            </w:pPr>
            <w:r w:rsidRPr="00DC0F95">
              <w:rPr>
                <w:rFonts w:ascii="Trebuchet MS" w:hAnsi="Trebuchet MS"/>
                <w:sz w:val="24"/>
                <w:szCs w:val="24"/>
              </w:rPr>
              <w:t xml:space="preserve">Cererea de finanţare este semnată </w:t>
            </w:r>
            <w:r w:rsidR="000C6D6F" w:rsidRPr="00DC0F95">
              <w:rPr>
                <w:rFonts w:ascii="Trebuchet MS" w:hAnsi="Trebuchet MS"/>
                <w:sz w:val="24"/>
                <w:szCs w:val="24"/>
              </w:rPr>
              <w:t xml:space="preserve">electronic </w:t>
            </w:r>
            <w:r w:rsidRPr="00DC0F95">
              <w:rPr>
                <w:rFonts w:ascii="Trebuchet MS" w:hAnsi="Trebuchet MS"/>
                <w:sz w:val="24"/>
                <w:szCs w:val="24"/>
              </w:rPr>
              <w:t xml:space="preserve">de către reprezentantul legal al solicitantului sau de o </w:t>
            </w:r>
            <w:r w:rsidRPr="00DC0F95">
              <w:rPr>
                <w:rFonts w:ascii="Trebuchet MS" w:hAnsi="Trebuchet MS"/>
                <w:sz w:val="24"/>
                <w:szCs w:val="24"/>
              </w:rPr>
              <w:lastRenderedPageBreak/>
              <w:t>persoană împuternicită</w:t>
            </w:r>
          </w:p>
        </w:tc>
        <w:tc>
          <w:tcPr>
            <w:tcW w:w="5812" w:type="dxa"/>
          </w:tcPr>
          <w:p w14:paraId="3353F02B" w14:textId="77777777" w:rsidR="00F90014" w:rsidRPr="00DC0F95" w:rsidRDefault="00832918" w:rsidP="00DC0F95">
            <w:pPr>
              <w:spacing w:before="100" w:beforeAutospacing="1" w:after="0" w:line="240" w:lineRule="auto"/>
              <w:jc w:val="both"/>
              <w:rPr>
                <w:rFonts w:ascii="Trebuchet MS" w:hAnsi="Trebuchet MS"/>
                <w:sz w:val="24"/>
                <w:szCs w:val="24"/>
              </w:rPr>
            </w:pPr>
            <w:r w:rsidRPr="00DC0F95">
              <w:rPr>
                <w:rFonts w:ascii="Trebuchet MS" w:hAnsi="Trebuchet MS"/>
                <w:sz w:val="24"/>
                <w:szCs w:val="24"/>
              </w:rPr>
              <w:lastRenderedPageBreak/>
              <w:t>Se verifică</w:t>
            </w:r>
            <w:r w:rsidR="00F90014" w:rsidRPr="00DC0F95">
              <w:rPr>
                <w:rFonts w:ascii="Trebuchet MS" w:hAnsi="Trebuchet MS"/>
                <w:sz w:val="24"/>
                <w:szCs w:val="24"/>
              </w:rPr>
              <w:t>:</w:t>
            </w:r>
          </w:p>
          <w:p w14:paraId="210737F3" w14:textId="583B515A" w:rsidR="00832918" w:rsidRPr="00DC0F95" w:rsidRDefault="00832918" w:rsidP="00DC0F95">
            <w:pPr>
              <w:pStyle w:val="ListParagraph"/>
              <w:numPr>
                <w:ilvl w:val="0"/>
                <w:numId w:val="23"/>
              </w:numPr>
              <w:spacing w:after="100" w:afterAutospacing="1" w:line="240" w:lineRule="auto"/>
              <w:jc w:val="both"/>
              <w:rPr>
                <w:rFonts w:ascii="Trebuchet MS" w:hAnsi="Trebuchet MS"/>
                <w:sz w:val="24"/>
                <w:szCs w:val="24"/>
              </w:rPr>
            </w:pPr>
            <w:r w:rsidRPr="00DC0F95">
              <w:rPr>
                <w:rFonts w:ascii="Trebuchet MS" w:hAnsi="Trebuchet MS"/>
                <w:sz w:val="24"/>
                <w:szCs w:val="24"/>
              </w:rPr>
              <w:t>existenţa actului administrativ de desemnare/delegare</w:t>
            </w:r>
            <w:r w:rsidR="009D6193" w:rsidRPr="00DC0F95">
              <w:rPr>
                <w:rFonts w:ascii="Trebuchet MS" w:hAnsi="Trebuchet MS"/>
                <w:sz w:val="24"/>
                <w:szCs w:val="24"/>
              </w:rPr>
              <w:t>/împuternicire</w:t>
            </w:r>
            <w:r w:rsidRPr="00DC0F95">
              <w:rPr>
                <w:rFonts w:ascii="Trebuchet MS" w:hAnsi="Trebuchet MS"/>
                <w:sz w:val="24"/>
                <w:szCs w:val="24"/>
              </w:rPr>
              <w:t>, ataşat</w:t>
            </w:r>
            <w:r w:rsidR="00A12B96" w:rsidRPr="00DC0F95">
              <w:rPr>
                <w:rFonts w:ascii="Trebuchet MS" w:hAnsi="Trebuchet MS"/>
                <w:sz w:val="24"/>
                <w:szCs w:val="24"/>
              </w:rPr>
              <w:t xml:space="preserve"> la Funcția Solicitant</w:t>
            </w:r>
            <w:r w:rsidR="006073A8" w:rsidRPr="00DC0F95">
              <w:rPr>
                <w:rFonts w:ascii="Trebuchet MS" w:hAnsi="Trebuchet MS"/>
                <w:sz w:val="24"/>
                <w:szCs w:val="24"/>
              </w:rPr>
              <w:t>,</w:t>
            </w:r>
            <w:r w:rsidR="009B5BDD" w:rsidRPr="00DC0F95">
              <w:rPr>
                <w:rFonts w:ascii="Trebuchet MS" w:hAnsi="Trebuchet MS"/>
                <w:sz w:val="24"/>
                <w:szCs w:val="24"/>
              </w:rPr>
              <w:t xml:space="preserve"> </w:t>
            </w:r>
            <w:r w:rsidR="00FB293D" w:rsidRPr="00DC0F95">
              <w:rPr>
                <w:rFonts w:ascii="Trebuchet MS" w:hAnsi="Trebuchet MS"/>
                <w:sz w:val="24"/>
                <w:szCs w:val="24"/>
              </w:rPr>
              <w:t>semnat electronic</w:t>
            </w:r>
            <w:r w:rsidR="008E0167" w:rsidRPr="00DC0F95">
              <w:rPr>
                <w:rFonts w:ascii="Trebuchet MS" w:hAnsi="Trebuchet MS"/>
                <w:sz w:val="24"/>
                <w:szCs w:val="24"/>
              </w:rPr>
              <w:t>.</w:t>
            </w:r>
            <w:r w:rsidR="008110DB" w:rsidRPr="00DC0F95">
              <w:rPr>
                <w:rFonts w:ascii="Trebuchet MS" w:hAnsi="Trebuchet MS"/>
                <w:sz w:val="24"/>
                <w:szCs w:val="24"/>
              </w:rPr>
              <w:t xml:space="preserve"> În cazul solicitantului instituție publică, pentru care </w:t>
            </w:r>
            <w:r w:rsidR="008110DB" w:rsidRPr="00DC0F95">
              <w:rPr>
                <w:rFonts w:ascii="Trebuchet MS" w:hAnsi="Trebuchet MS"/>
                <w:sz w:val="24"/>
                <w:szCs w:val="24"/>
              </w:rPr>
              <w:lastRenderedPageBreak/>
              <w:t>cererea de finanțare este transmisă de conducătorul acesteia, se va verifica actul de numire al acestuia publicat în Monitorul Oficial</w:t>
            </w:r>
            <w:ins w:id="1" w:author="Gabriela Popescu" w:date="2018-06-29T12:13:00Z">
              <w:r w:rsidR="005615E1">
                <w:rPr>
                  <w:rFonts w:ascii="Trebuchet MS" w:hAnsi="Trebuchet MS"/>
                  <w:sz w:val="24"/>
                  <w:szCs w:val="24"/>
                </w:rPr>
                <w:t>;</w:t>
              </w:r>
            </w:ins>
            <w:del w:id="2" w:author="Gabriela Popescu" w:date="2018-06-29T12:12:00Z">
              <w:r w:rsidR="008110DB" w:rsidRPr="00DC0F95" w:rsidDel="005615E1">
                <w:rPr>
                  <w:rFonts w:ascii="Trebuchet MS" w:hAnsi="Trebuchet MS"/>
                  <w:sz w:val="24"/>
                  <w:szCs w:val="24"/>
                </w:rPr>
                <w:delText>.</w:delText>
              </w:r>
            </w:del>
          </w:p>
          <w:p w14:paraId="5BADB90A" w14:textId="76ACC21C" w:rsidR="00F90014" w:rsidRPr="00DC0F95" w:rsidRDefault="00F90014" w:rsidP="00DC0F95">
            <w:pPr>
              <w:pStyle w:val="ListParagraph"/>
              <w:numPr>
                <w:ilvl w:val="0"/>
                <w:numId w:val="23"/>
              </w:numPr>
              <w:spacing w:after="0" w:line="240" w:lineRule="auto"/>
              <w:jc w:val="both"/>
              <w:rPr>
                <w:rFonts w:ascii="Trebuchet MS" w:hAnsi="Trebuchet MS"/>
                <w:sz w:val="24"/>
                <w:szCs w:val="24"/>
              </w:rPr>
            </w:pPr>
            <w:r w:rsidRPr="00DC0F95">
              <w:rPr>
                <w:rFonts w:ascii="Trebuchet MS" w:hAnsi="Trebuchet MS"/>
                <w:sz w:val="24"/>
                <w:szCs w:val="24"/>
              </w:rPr>
              <w:t>declarația privind conflictul de interese, atașată la Funcția solicitant</w:t>
            </w:r>
            <w:ins w:id="3" w:author="Gabriela Popescu" w:date="2018-06-29T12:13:00Z">
              <w:r w:rsidR="005615E1">
                <w:rPr>
                  <w:rFonts w:ascii="Trebuchet MS" w:hAnsi="Trebuchet MS"/>
                  <w:sz w:val="24"/>
                  <w:szCs w:val="24"/>
                </w:rPr>
                <w:t>.</w:t>
              </w:r>
            </w:ins>
            <w:del w:id="4" w:author="Gabriela Popescu" w:date="2018-06-29T12:13:00Z">
              <w:r w:rsidRPr="00DC0F95" w:rsidDel="005615E1">
                <w:rPr>
                  <w:rFonts w:ascii="Trebuchet MS" w:hAnsi="Trebuchet MS"/>
                  <w:sz w:val="24"/>
                  <w:szCs w:val="24"/>
                </w:rPr>
                <w:delText>;</w:delText>
              </w:r>
            </w:del>
          </w:p>
        </w:tc>
        <w:tc>
          <w:tcPr>
            <w:tcW w:w="850" w:type="dxa"/>
            <w:shd w:val="clear" w:color="auto" w:fill="auto"/>
          </w:tcPr>
          <w:p w14:paraId="32A09ECF" w14:textId="77777777" w:rsidR="00832918" w:rsidRPr="00DC0F95" w:rsidRDefault="00832918" w:rsidP="004D2B47">
            <w:pPr>
              <w:spacing w:after="0" w:line="240" w:lineRule="auto"/>
              <w:rPr>
                <w:rFonts w:ascii="Trebuchet MS" w:hAnsi="Trebuchet MS"/>
                <w:b/>
                <w:sz w:val="24"/>
                <w:szCs w:val="24"/>
              </w:rPr>
            </w:pPr>
          </w:p>
        </w:tc>
        <w:tc>
          <w:tcPr>
            <w:tcW w:w="2694" w:type="dxa"/>
            <w:shd w:val="clear" w:color="auto" w:fill="auto"/>
          </w:tcPr>
          <w:p w14:paraId="56F92D6F" w14:textId="77777777" w:rsidR="00832918" w:rsidRPr="00DC0F95" w:rsidRDefault="00832918" w:rsidP="004D2B47">
            <w:pPr>
              <w:spacing w:after="0" w:line="240" w:lineRule="auto"/>
              <w:rPr>
                <w:rFonts w:ascii="Trebuchet MS" w:hAnsi="Trebuchet MS"/>
                <w:b/>
                <w:sz w:val="24"/>
                <w:szCs w:val="24"/>
              </w:rPr>
            </w:pPr>
          </w:p>
        </w:tc>
        <w:tc>
          <w:tcPr>
            <w:tcW w:w="850" w:type="dxa"/>
            <w:shd w:val="clear" w:color="auto" w:fill="auto"/>
          </w:tcPr>
          <w:p w14:paraId="3050EB0B" w14:textId="77777777" w:rsidR="00832918" w:rsidRPr="00DC0F95" w:rsidRDefault="00832918" w:rsidP="004D2B47">
            <w:pPr>
              <w:spacing w:after="0" w:line="240" w:lineRule="auto"/>
              <w:rPr>
                <w:rFonts w:ascii="Trebuchet MS" w:hAnsi="Trebuchet MS"/>
                <w:b/>
                <w:sz w:val="24"/>
                <w:szCs w:val="24"/>
              </w:rPr>
            </w:pPr>
          </w:p>
        </w:tc>
        <w:tc>
          <w:tcPr>
            <w:tcW w:w="2410" w:type="dxa"/>
            <w:shd w:val="clear" w:color="auto" w:fill="auto"/>
          </w:tcPr>
          <w:p w14:paraId="2B55D82B" w14:textId="77777777" w:rsidR="00832918" w:rsidRPr="00DC0F95" w:rsidRDefault="00832918" w:rsidP="004D2B47">
            <w:pPr>
              <w:spacing w:after="0" w:line="240" w:lineRule="auto"/>
              <w:rPr>
                <w:rFonts w:ascii="Trebuchet MS" w:hAnsi="Trebuchet MS"/>
                <w:b/>
                <w:sz w:val="24"/>
                <w:szCs w:val="24"/>
              </w:rPr>
            </w:pPr>
          </w:p>
        </w:tc>
      </w:tr>
      <w:tr w:rsidR="00832918" w:rsidRPr="00C74BA0" w14:paraId="4C340530" w14:textId="77777777" w:rsidTr="008C10BC">
        <w:tc>
          <w:tcPr>
            <w:tcW w:w="3085" w:type="dxa"/>
          </w:tcPr>
          <w:p w14:paraId="27A6EE61" w14:textId="77777777" w:rsidR="009B7779" w:rsidRPr="00DC0F95" w:rsidRDefault="00DC0F95" w:rsidP="00876A5F">
            <w:pPr>
              <w:spacing w:after="0" w:line="240" w:lineRule="auto"/>
              <w:jc w:val="both"/>
              <w:rPr>
                <w:rFonts w:ascii="Trebuchet MS" w:hAnsi="Trebuchet MS"/>
                <w:b/>
                <w:sz w:val="24"/>
                <w:szCs w:val="24"/>
              </w:rPr>
            </w:pPr>
            <w:r w:rsidRPr="00DC0F95">
              <w:rPr>
                <w:rFonts w:ascii="Trebuchet MS" w:hAnsi="Trebuchet MS"/>
                <w:b/>
                <w:sz w:val="24"/>
                <w:szCs w:val="24"/>
              </w:rPr>
              <w:lastRenderedPageBreak/>
              <w:t>Eligibilitate</w:t>
            </w:r>
          </w:p>
          <w:p w14:paraId="02D3537D" w14:textId="576DBADF" w:rsidR="00DC0F95" w:rsidRPr="00DC0F95" w:rsidRDefault="00DC0F95" w:rsidP="00876A5F">
            <w:pPr>
              <w:spacing w:after="0" w:line="240" w:lineRule="auto"/>
              <w:jc w:val="both"/>
              <w:rPr>
                <w:rFonts w:ascii="Trebuchet MS" w:hAnsi="Trebuchet MS"/>
                <w:b/>
                <w:sz w:val="24"/>
                <w:szCs w:val="24"/>
              </w:rPr>
            </w:pPr>
          </w:p>
        </w:tc>
        <w:tc>
          <w:tcPr>
            <w:tcW w:w="5812" w:type="dxa"/>
          </w:tcPr>
          <w:p w14:paraId="003681CF"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tcPr>
          <w:p w14:paraId="461E99CC" w14:textId="77777777" w:rsidR="00832918" w:rsidRPr="00DC0F95" w:rsidRDefault="00832918" w:rsidP="004D2B47">
            <w:pPr>
              <w:spacing w:after="0" w:line="240" w:lineRule="auto"/>
              <w:jc w:val="both"/>
              <w:rPr>
                <w:rFonts w:ascii="Trebuchet MS" w:hAnsi="Trebuchet MS"/>
                <w:b/>
                <w:color w:val="333333"/>
                <w:sz w:val="24"/>
                <w:szCs w:val="24"/>
              </w:rPr>
            </w:pPr>
          </w:p>
        </w:tc>
        <w:tc>
          <w:tcPr>
            <w:tcW w:w="2694" w:type="dxa"/>
          </w:tcPr>
          <w:p w14:paraId="1EFF0F68"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shd w:val="clear" w:color="auto" w:fill="auto"/>
          </w:tcPr>
          <w:p w14:paraId="39FECC5E" w14:textId="77777777" w:rsidR="00832918" w:rsidRPr="00DC0F95" w:rsidRDefault="00832918" w:rsidP="004D2B47">
            <w:pPr>
              <w:spacing w:after="0" w:line="240" w:lineRule="auto"/>
              <w:jc w:val="both"/>
              <w:rPr>
                <w:rFonts w:ascii="Trebuchet MS" w:hAnsi="Trebuchet MS"/>
                <w:b/>
                <w:color w:val="333333"/>
                <w:sz w:val="24"/>
                <w:szCs w:val="24"/>
              </w:rPr>
            </w:pPr>
          </w:p>
        </w:tc>
        <w:tc>
          <w:tcPr>
            <w:tcW w:w="2410" w:type="dxa"/>
            <w:shd w:val="clear" w:color="auto" w:fill="auto"/>
          </w:tcPr>
          <w:p w14:paraId="7EF305D7" w14:textId="77777777" w:rsidR="00832918" w:rsidRPr="00DC0F95" w:rsidRDefault="00832918" w:rsidP="004D2B47">
            <w:pPr>
              <w:spacing w:after="0" w:line="240" w:lineRule="auto"/>
              <w:jc w:val="both"/>
              <w:rPr>
                <w:rFonts w:ascii="Trebuchet MS" w:hAnsi="Trebuchet MS"/>
                <w:b/>
                <w:color w:val="333333"/>
                <w:sz w:val="24"/>
                <w:szCs w:val="24"/>
              </w:rPr>
            </w:pPr>
          </w:p>
        </w:tc>
      </w:tr>
      <w:tr w:rsidR="00832918" w:rsidRPr="00C74BA0" w14:paraId="4BBA5971" w14:textId="77777777" w:rsidTr="008C10BC">
        <w:tc>
          <w:tcPr>
            <w:tcW w:w="3085" w:type="dxa"/>
          </w:tcPr>
          <w:p w14:paraId="02B7D47D" w14:textId="218A31E5" w:rsidR="00832918" w:rsidRPr="00DC0F95" w:rsidRDefault="00832918" w:rsidP="004D2B47">
            <w:pPr>
              <w:spacing w:after="0" w:line="240" w:lineRule="auto"/>
              <w:jc w:val="both"/>
              <w:rPr>
                <w:rFonts w:ascii="Trebuchet MS" w:hAnsi="Trebuchet MS"/>
                <w:color w:val="333333"/>
                <w:sz w:val="24"/>
                <w:szCs w:val="24"/>
              </w:rPr>
            </w:pPr>
            <w:r w:rsidRPr="00DC0F95">
              <w:rPr>
                <w:rFonts w:ascii="Trebuchet MS" w:hAnsi="Trebuchet MS"/>
                <w:sz w:val="24"/>
                <w:szCs w:val="24"/>
              </w:rPr>
              <w:t>Solicitantul este eligibil conform celor stabilite în Ghidul Solicitantului</w:t>
            </w:r>
          </w:p>
        </w:tc>
        <w:tc>
          <w:tcPr>
            <w:tcW w:w="5812" w:type="dxa"/>
          </w:tcPr>
          <w:p w14:paraId="615F6EEA" w14:textId="79385E26" w:rsidR="00D970FE" w:rsidRPr="00DC0F95" w:rsidRDefault="00832918" w:rsidP="00885E93">
            <w:pPr>
              <w:spacing w:after="0" w:line="240" w:lineRule="auto"/>
              <w:jc w:val="both"/>
              <w:rPr>
                <w:rFonts w:ascii="Trebuchet MS" w:eastAsia="Times New Roman" w:hAnsi="Trebuchet MS" w:cs="Times New Roman"/>
                <w:color w:val="333333"/>
                <w:sz w:val="24"/>
                <w:szCs w:val="24"/>
              </w:rPr>
            </w:pPr>
            <w:r w:rsidRPr="00DC0F95">
              <w:rPr>
                <w:rFonts w:ascii="Trebuchet MS" w:hAnsi="Trebuchet MS"/>
                <w:sz w:val="24"/>
                <w:szCs w:val="24"/>
              </w:rPr>
              <w:t xml:space="preserve">Solicitantul trebuie să facă parte din categoriile de solicitanți eligibili menţionate în Ghidul solicitantului, în funcție de Acțiunea selectată de solicitant </w:t>
            </w:r>
            <w:r w:rsidR="007632C0" w:rsidRPr="00DC0F95">
              <w:rPr>
                <w:rFonts w:ascii="Trebuchet MS" w:eastAsia="Times New Roman" w:hAnsi="Trebuchet MS" w:cs="Times New Roman"/>
                <w:sz w:val="24"/>
                <w:szCs w:val="24"/>
              </w:rPr>
              <w:t xml:space="preserve">la </w:t>
            </w:r>
            <w:r w:rsidR="0075615D" w:rsidRPr="00DC0F95">
              <w:rPr>
                <w:rFonts w:ascii="Trebuchet MS" w:eastAsia="Times New Roman" w:hAnsi="Trebuchet MS" w:cs="Times New Roman"/>
                <w:sz w:val="24"/>
                <w:szCs w:val="24"/>
              </w:rPr>
              <w:t>momen</w:t>
            </w:r>
            <w:r w:rsidR="00885E93" w:rsidRPr="00DC0F95">
              <w:rPr>
                <w:rFonts w:ascii="Trebuchet MS" w:eastAsia="Times New Roman" w:hAnsi="Trebuchet MS" w:cs="Times New Roman"/>
                <w:sz w:val="24"/>
                <w:szCs w:val="24"/>
              </w:rPr>
              <w:t>t</w:t>
            </w:r>
            <w:r w:rsidR="0075615D" w:rsidRPr="00DC0F95">
              <w:rPr>
                <w:rFonts w:ascii="Trebuchet MS" w:eastAsia="Times New Roman" w:hAnsi="Trebuchet MS" w:cs="Times New Roman"/>
                <w:sz w:val="24"/>
                <w:szCs w:val="24"/>
              </w:rPr>
              <w:t xml:space="preserve">ul </w:t>
            </w:r>
            <w:r w:rsidR="007632C0" w:rsidRPr="00DC0F95">
              <w:rPr>
                <w:rFonts w:ascii="Trebuchet MS" w:eastAsia="Times New Roman" w:hAnsi="Trebuchet MS" w:cs="Times New Roman"/>
                <w:sz w:val="24"/>
                <w:szCs w:val="24"/>
              </w:rPr>
              <w:t>cre</w:t>
            </w:r>
            <w:r w:rsidR="00885E93" w:rsidRPr="00DC0F95">
              <w:rPr>
                <w:rFonts w:ascii="Trebuchet MS" w:eastAsia="Times New Roman" w:hAnsi="Trebuchet MS" w:cs="Times New Roman"/>
                <w:sz w:val="24"/>
                <w:szCs w:val="24"/>
              </w:rPr>
              <w:t>ării</w:t>
            </w:r>
            <w:r w:rsidR="007632C0" w:rsidRPr="00DC0F95">
              <w:rPr>
                <w:rFonts w:ascii="Trebuchet MS" w:eastAsia="Times New Roman" w:hAnsi="Trebuchet MS" w:cs="Times New Roman"/>
                <w:sz w:val="24"/>
                <w:szCs w:val="24"/>
              </w:rPr>
              <w:t xml:space="preserve"> proiectului.</w:t>
            </w:r>
            <w:r w:rsidR="00AC00FB" w:rsidRPr="00DC0F95">
              <w:rPr>
                <w:rFonts w:ascii="Trebuchet MS" w:eastAsia="Times New Roman" w:hAnsi="Trebuchet MS" w:cs="Times New Roman"/>
                <w:sz w:val="24"/>
                <w:szCs w:val="24"/>
              </w:rPr>
              <w:t xml:space="preserve"> </w:t>
            </w:r>
            <w:r w:rsidR="00670836" w:rsidRPr="00DC0F95">
              <w:rPr>
                <w:rFonts w:ascii="Trebuchet MS" w:eastAsia="Times New Roman" w:hAnsi="Trebuchet MS" w:cs="Times New Roman"/>
                <w:sz w:val="24"/>
                <w:szCs w:val="24"/>
              </w:rPr>
              <w:t xml:space="preserve">În cazul unui parteneriat, se verifică și ca partenerul/partenerii să nu fie </w:t>
            </w:r>
            <w:r w:rsidR="00304D88" w:rsidRPr="00DC0F95">
              <w:rPr>
                <w:rFonts w:ascii="Trebuchet MS" w:eastAsia="Times New Roman" w:hAnsi="Trebuchet MS" w:cs="Times New Roman"/>
                <w:sz w:val="24"/>
                <w:szCs w:val="24"/>
              </w:rPr>
              <w:t xml:space="preserve">din categoria </w:t>
            </w:r>
            <w:r w:rsidR="00670836" w:rsidRPr="00DC0F95">
              <w:rPr>
                <w:rFonts w:ascii="Trebuchet MS" w:eastAsia="Times New Roman" w:hAnsi="Trebuchet MS" w:cs="Times New Roman"/>
                <w:sz w:val="24"/>
                <w:szCs w:val="24"/>
              </w:rPr>
              <w:t>societăți</w:t>
            </w:r>
            <w:r w:rsidR="00304D88" w:rsidRPr="00DC0F95">
              <w:rPr>
                <w:rFonts w:ascii="Trebuchet MS" w:eastAsia="Times New Roman" w:hAnsi="Trebuchet MS" w:cs="Times New Roman"/>
                <w:sz w:val="24"/>
                <w:szCs w:val="24"/>
              </w:rPr>
              <w:t>lor</w:t>
            </w:r>
            <w:r w:rsidR="00670836" w:rsidRPr="00DC0F95">
              <w:rPr>
                <w:rFonts w:ascii="Trebuchet MS" w:eastAsia="Times New Roman" w:hAnsi="Trebuchet MS" w:cs="Times New Roman"/>
                <w:sz w:val="24"/>
                <w:szCs w:val="24"/>
              </w:rPr>
              <w:t xml:space="preserve"> comerciale, regii</w:t>
            </w:r>
            <w:r w:rsidR="00304D88" w:rsidRPr="00DC0F95">
              <w:rPr>
                <w:rFonts w:ascii="Trebuchet MS" w:eastAsia="Times New Roman" w:hAnsi="Trebuchet MS" w:cs="Times New Roman"/>
                <w:sz w:val="24"/>
                <w:szCs w:val="24"/>
              </w:rPr>
              <w:t xml:space="preserve">lor autonome, </w:t>
            </w:r>
            <w:r w:rsidR="00670836" w:rsidRPr="00DC0F95">
              <w:rPr>
                <w:rFonts w:ascii="Trebuchet MS" w:eastAsia="Times New Roman" w:hAnsi="Trebuchet MS" w:cs="Times New Roman"/>
                <w:sz w:val="24"/>
                <w:szCs w:val="24"/>
              </w:rPr>
              <w:t>companii</w:t>
            </w:r>
            <w:r w:rsidR="00304D88" w:rsidRPr="00DC0F95">
              <w:rPr>
                <w:rFonts w:ascii="Trebuchet MS" w:eastAsia="Times New Roman" w:hAnsi="Trebuchet MS" w:cs="Times New Roman"/>
                <w:sz w:val="24"/>
                <w:szCs w:val="24"/>
              </w:rPr>
              <w:t>lor</w:t>
            </w:r>
            <w:r w:rsidR="00670836" w:rsidRPr="00DC0F95">
              <w:rPr>
                <w:rFonts w:ascii="Trebuchet MS" w:eastAsia="Times New Roman" w:hAnsi="Trebuchet MS" w:cs="Times New Roman"/>
                <w:sz w:val="24"/>
                <w:szCs w:val="24"/>
              </w:rPr>
              <w:t xml:space="preserve"> la care statul sau unitățile administrativ – teritoriale sunt acționari</w:t>
            </w:r>
            <w:r w:rsidR="00304D88" w:rsidRPr="00DC0F95">
              <w:rPr>
                <w:rFonts w:ascii="Trebuchet MS" w:eastAsia="Times New Roman" w:hAnsi="Trebuchet MS" w:cs="Times New Roman"/>
                <w:sz w:val="24"/>
                <w:szCs w:val="24"/>
              </w:rPr>
              <w:t xml:space="preserve"> sau în situațiile prevăzute în Ghidul Solicitantului</w:t>
            </w:r>
            <w:r w:rsidR="00670836" w:rsidRPr="00DC0F95">
              <w:rPr>
                <w:rFonts w:ascii="Trebuchet MS" w:eastAsia="Times New Roman" w:hAnsi="Trebuchet MS" w:cs="Times New Roman"/>
                <w:sz w:val="24"/>
                <w:szCs w:val="24"/>
              </w:rPr>
              <w:t>.</w:t>
            </w:r>
          </w:p>
        </w:tc>
        <w:tc>
          <w:tcPr>
            <w:tcW w:w="850" w:type="dxa"/>
          </w:tcPr>
          <w:p w14:paraId="252EE6FF" w14:textId="77777777" w:rsidR="00832918" w:rsidRPr="00DC0F95" w:rsidRDefault="00832918" w:rsidP="004D2B47">
            <w:pPr>
              <w:spacing w:after="0" w:line="240" w:lineRule="auto"/>
              <w:jc w:val="both"/>
              <w:rPr>
                <w:rFonts w:ascii="Trebuchet MS" w:hAnsi="Trebuchet MS"/>
                <w:color w:val="333333"/>
                <w:sz w:val="24"/>
                <w:szCs w:val="24"/>
              </w:rPr>
            </w:pPr>
          </w:p>
        </w:tc>
        <w:tc>
          <w:tcPr>
            <w:tcW w:w="2694" w:type="dxa"/>
          </w:tcPr>
          <w:p w14:paraId="136082E8" w14:textId="77777777" w:rsidR="00832918" w:rsidRPr="00DC0F95" w:rsidRDefault="00832918" w:rsidP="004D2B47">
            <w:pPr>
              <w:spacing w:after="0" w:line="240" w:lineRule="auto"/>
              <w:jc w:val="both"/>
              <w:rPr>
                <w:rFonts w:ascii="Trebuchet MS" w:hAnsi="Trebuchet MS"/>
                <w:color w:val="333333"/>
                <w:sz w:val="24"/>
                <w:szCs w:val="24"/>
              </w:rPr>
            </w:pPr>
          </w:p>
        </w:tc>
        <w:tc>
          <w:tcPr>
            <w:tcW w:w="850" w:type="dxa"/>
            <w:shd w:val="clear" w:color="auto" w:fill="auto"/>
          </w:tcPr>
          <w:p w14:paraId="788AAF95" w14:textId="77777777" w:rsidR="00832918" w:rsidRPr="00DC0F95" w:rsidRDefault="00832918" w:rsidP="004D2B47">
            <w:pPr>
              <w:spacing w:after="0" w:line="240" w:lineRule="auto"/>
              <w:jc w:val="both"/>
              <w:rPr>
                <w:rFonts w:ascii="Trebuchet MS" w:hAnsi="Trebuchet MS"/>
                <w:color w:val="333333"/>
                <w:sz w:val="24"/>
                <w:szCs w:val="24"/>
              </w:rPr>
            </w:pPr>
          </w:p>
        </w:tc>
        <w:tc>
          <w:tcPr>
            <w:tcW w:w="2410" w:type="dxa"/>
            <w:shd w:val="clear" w:color="auto" w:fill="auto"/>
          </w:tcPr>
          <w:p w14:paraId="7B7ED4E5" w14:textId="77777777" w:rsidR="00832918" w:rsidRPr="00DC0F95" w:rsidRDefault="00832918" w:rsidP="004D2B47">
            <w:pPr>
              <w:spacing w:after="0" w:line="240" w:lineRule="auto"/>
              <w:jc w:val="both"/>
              <w:rPr>
                <w:rFonts w:ascii="Trebuchet MS" w:hAnsi="Trebuchet MS"/>
                <w:color w:val="333333"/>
                <w:sz w:val="24"/>
                <w:szCs w:val="24"/>
              </w:rPr>
            </w:pPr>
          </w:p>
        </w:tc>
      </w:tr>
      <w:tr w:rsidR="004B3242" w:rsidRPr="00C74BA0" w14:paraId="1C1A063C" w14:textId="77777777" w:rsidTr="008C10BC">
        <w:tc>
          <w:tcPr>
            <w:tcW w:w="3085" w:type="dxa"/>
          </w:tcPr>
          <w:p w14:paraId="576A0FB1" w14:textId="3E039262" w:rsidR="004B3242" w:rsidRPr="00DC0F95" w:rsidRDefault="004B3242" w:rsidP="00927B84">
            <w:pPr>
              <w:spacing w:after="0" w:line="240" w:lineRule="auto"/>
              <w:jc w:val="both"/>
              <w:rPr>
                <w:rFonts w:ascii="Trebuchet MS" w:hAnsi="Trebuchet MS"/>
                <w:color w:val="333333"/>
                <w:sz w:val="24"/>
                <w:szCs w:val="24"/>
              </w:rPr>
            </w:pPr>
            <w:r w:rsidRPr="00DC0F95">
              <w:rPr>
                <w:rFonts w:ascii="Trebuchet MS" w:hAnsi="Trebuchet MS"/>
                <w:sz w:val="24"/>
                <w:szCs w:val="24"/>
              </w:rPr>
              <w:t>Proiectul se încadrează în planul anual de proiecte POAT</w:t>
            </w:r>
            <w:r w:rsidR="00D40E61" w:rsidRPr="00DC0F95">
              <w:rPr>
                <w:rFonts w:ascii="Trebuchet MS" w:hAnsi="Trebuchet MS"/>
                <w:sz w:val="24"/>
                <w:szCs w:val="24"/>
              </w:rPr>
              <w:t xml:space="preserve"> și respectă cumulativ elementele aprobate prin fișa de proiect.</w:t>
            </w:r>
          </w:p>
        </w:tc>
        <w:tc>
          <w:tcPr>
            <w:tcW w:w="5812" w:type="dxa"/>
          </w:tcPr>
          <w:p w14:paraId="76E0688A" w14:textId="77777777" w:rsidR="00D40E61" w:rsidRPr="00DC0F95" w:rsidRDefault="004B3242" w:rsidP="003B132B">
            <w:pPr>
              <w:spacing w:after="0" w:line="240" w:lineRule="auto"/>
              <w:jc w:val="both"/>
              <w:rPr>
                <w:rFonts w:ascii="Trebuchet MS" w:hAnsi="Trebuchet MS"/>
                <w:sz w:val="24"/>
                <w:szCs w:val="24"/>
              </w:rPr>
            </w:pPr>
            <w:r w:rsidRPr="00DC0F95">
              <w:rPr>
                <w:rFonts w:ascii="Trebuchet MS" w:hAnsi="Trebuchet MS"/>
                <w:sz w:val="24"/>
                <w:szCs w:val="24"/>
              </w:rPr>
              <w:t>Se verifică dacă proiectul este inclus în planul anual de proiecte</w:t>
            </w:r>
            <w:r w:rsidR="00E9697C" w:rsidRPr="00DC0F95">
              <w:rPr>
                <w:rFonts w:ascii="Trebuchet MS" w:hAnsi="Trebuchet MS"/>
                <w:sz w:val="24"/>
                <w:szCs w:val="24"/>
              </w:rPr>
              <w:t xml:space="preserve"> aprobat de AM POAT</w:t>
            </w:r>
            <w:r w:rsidRPr="00DC0F95">
              <w:rPr>
                <w:rFonts w:ascii="Trebuchet MS" w:hAnsi="Trebuchet MS"/>
                <w:sz w:val="24"/>
                <w:szCs w:val="24"/>
              </w:rPr>
              <w:t>.</w:t>
            </w:r>
          </w:p>
          <w:p w14:paraId="14F13C5D" w14:textId="61598E0A" w:rsidR="00D40E61" w:rsidRPr="00DC0F95" w:rsidRDefault="00D40E61" w:rsidP="003B132B">
            <w:pPr>
              <w:spacing w:after="0" w:line="240" w:lineRule="auto"/>
              <w:jc w:val="both"/>
              <w:rPr>
                <w:rFonts w:ascii="Trebuchet MS" w:hAnsi="Trebuchet MS"/>
                <w:sz w:val="24"/>
                <w:szCs w:val="24"/>
              </w:rPr>
            </w:pPr>
            <w:r w:rsidRPr="00DC0F95">
              <w:rPr>
                <w:rFonts w:ascii="Trebuchet MS" w:hAnsi="Trebuchet MS"/>
                <w:sz w:val="24"/>
                <w:szCs w:val="24"/>
              </w:rPr>
              <w:t>Se verifică preluarea următoarelor informații din fișa de proiect aprobată:</w:t>
            </w:r>
          </w:p>
          <w:p w14:paraId="2FA4E12E" w14:textId="62433C25" w:rsidR="00D40E61" w:rsidRPr="00DC0F95" w:rsidRDefault="00D40E61" w:rsidP="00FE7BC4">
            <w:pPr>
              <w:pStyle w:val="ListParagraph"/>
              <w:numPr>
                <w:ilvl w:val="0"/>
                <w:numId w:val="7"/>
              </w:numPr>
              <w:spacing w:after="0" w:line="240" w:lineRule="auto"/>
              <w:jc w:val="both"/>
              <w:rPr>
                <w:rFonts w:ascii="Trebuchet MS" w:hAnsi="Trebuchet MS"/>
                <w:sz w:val="24"/>
                <w:szCs w:val="24"/>
              </w:rPr>
            </w:pPr>
            <w:r w:rsidRPr="00DC0F95">
              <w:rPr>
                <w:rFonts w:ascii="Trebuchet MS" w:hAnsi="Trebuchet MS"/>
                <w:sz w:val="24"/>
                <w:szCs w:val="24"/>
              </w:rPr>
              <w:t>Instituţia/structura beneficiară</w:t>
            </w:r>
          </w:p>
          <w:p w14:paraId="5CFD50F8" w14:textId="7CC9A8DB" w:rsidR="00D40E61" w:rsidRPr="00DC0F95" w:rsidRDefault="00D40E61" w:rsidP="00FE7BC4">
            <w:pPr>
              <w:pStyle w:val="ListParagraph"/>
              <w:numPr>
                <w:ilvl w:val="0"/>
                <w:numId w:val="7"/>
              </w:numPr>
              <w:spacing w:after="0" w:line="240" w:lineRule="auto"/>
              <w:jc w:val="both"/>
              <w:rPr>
                <w:rFonts w:ascii="Trebuchet MS" w:hAnsi="Trebuchet MS"/>
                <w:sz w:val="24"/>
                <w:szCs w:val="24"/>
              </w:rPr>
            </w:pPr>
            <w:r w:rsidRPr="00DC0F95">
              <w:rPr>
                <w:rFonts w:ascii="Trebuchet MS" w:hAnsi="Trebuchet MS"/>
                <w:sz w:val="24"/>
                <w:szCs w:val="24"/>
              </w:rPr>
              <w:t>Titlul proiectului</w:t>
            </w:r>
          </w:p>
          <w:p w14:paraId="7D181760" w14:textId="1F2CB049" w:rsidR="00D40E61" w:rsidRPr="00DC0F95" w:rsidRDefault="00D40E61" w:rsidP="00FE7BC4">
            <w:pPr>
              <w:pStyle w:val="ListParagraph"/>
              <w:numPr>
                <w:ilvl w:val="0"/>
                <w:numId w:val="7"/>
              </w:numPr>
              <w:spacing w:after="0" w:line="240" w:lineRule="auto"/>
              <w:jc w:val="both"/>
              <w:rPr>
                <w:rFonts w:ascii="Trebuchet MS" w:hAnsi="Trebuchet MS"/>
                <w:sz w:val="24"/>
                <w:szCs w:val="24"/>
              </w:rPr>
            </w:pPr>
            <w:r w:rsidRPr="00DC0F95">
              <w:rPr>
                <w:rFonts w:ascii="Trebuchet MS" w:hAnsi="Trebuchet MS"/>
                <w:sz w:val="24"/>
                <w:szCs w:val="24"/>
              </w:rPr>
              <w:t xml:space="preserve">Axa prioritară/Obiectiv specific </w:t>
            </w:r>
          </w:p>
          <w:p w14:paraId="43AAF3BE" w14:textId="60F7B482" w:rsidR="00D40E61" w:rsidRPr="00DC0F95" w:rsidRDefault="00D40E61" w:rsidP="00FE7BC4">
            <w:pPr>
              <w:pStyle w:val="ListParagraph"/>
              <w:numPr>
                <w:ilvl w:val="0"/>
                <w:numId w:val="7"/>
              </w:numPr>
              <w:spacing w:after="0" w:line="240" w:lineRule="auto"/>
              <w:jc w:val="both"/>
              <w:rPr>
                <w:rFonts w:ascii="Trebuchet MS" w:hAnsi="Trebuchet MS"/>
                <w:sz w:val="24"/>
                <w:szCs w:val="24"/>
              </w:rPr>
            </w:pPr>
            <w:r w:rsidRPr="00DC0F95">
              <w:rPr>
                <w:rFonts w:ascii="Trebuchet MS" w:hAnsi="Trebuchet MS"/>
                <w:sz w:val="24"/>
                <w:szCs w:val="24"/>
              </w:rPr>
              <w:t>Obiectivele proiectului</w:t>
            </w:r>
          </w:p>
          <w:p w14:paraId="7C8A51CA" w14:textId="1BD77839" w:rsidR="00A1764B" w:rsidRPr="00DC0F95" w:rsidRDefault="00A1764B" w:rsidP="00FE7BC4">
            <w:pPr>
              <w:pStyle w:val="ListParagraph"/>
              <w:numPr>
                <w:ilvl w:val="0"/>
                <w:numId w:val="7"/>
              </w:numPr>
              <w:spacing w:after="0" w:line="240" w:lineRule="auto"/>
              <w:jc w:val="both"/>
              <w:rPr>
                <w:rFonts w:ascii="Trebuchet MS" w:hAnsi="Trebuchet MS"/>
                <w:sz w:val="24"/>
                <w:szCs w:val="24"/>
              </w:rPr>
            </w:pPr>
            <w:r w:rsidRPr="00DC0F95">
              <w:rPr>
                <w:rFonts w:ascii="Trebuchet MS" w:eastAsia="Calibri" w:hAnsi="Trebuchet MS"/>
                <w:sz w:val="24"/>
                <w:szCs w:val="24"/>
              </w:rPr>
              <w:t xml:space="preserve">Indicatori de realizare imediată / rezultat care </w:t>
            </w:r>
            <w:r w:rsidRPr="00DC0F95">
              <w:rPr>
                <w:rFonts w:ascii="Trebuchet MS" w:eastAsia="Calibri" w:hAnsi="Trebuchet MS"/>
                <w:sz w:val="24"/>
                <w:szCs w:val="24"/>
              </w:rPr>
              <w:lastRenderedPageBreak/>
              <w:t>vor fi atinși în cadrul proiectului</w:t>
            </w:r>
          </w:p>
          <w:p w14:paraId="5917A58F" w14:textId="3D898204" w:rsidR="00D40E61" w:rsidRPr="00DC0F95" w:rsidRDefault="00D40E61" w:rsidP="003B132B">
            <w:pPr>
              <w:spacing w:after="0" w:line="240" w:lineRule="auto"/>
              <w:jc w:val="both"/>
              <w:rPr>
                <w:rFonts w:ascii="Trebuchet MS" w:hAnsi="Trebuchet MS"/>
                <w:sz w:val="24"/>
                <w:szCs w:val="24"/>
              </w:rPr>
            </w:pPr>
          </w:p>
          <w:p w14:paraId="48C976F0" w14:textId="694B67A9" w:rsidR="004135D4" w:rsidRPr="00DC0F95" w:rsidRDefault="004135D4" w:rsidP="003B132B">
            <w:pPr>
              <w:spacing w:after="0" w:line="240" w:lineRule="auto"/>
              <w:jc w:val="both"/>
              <w:rPr>
                <w:rFonts w:ascii="Trebuchet MS" w:hAnsi="Trebuchet MS"/>
                <w:sz w:val="24"/>
                <w:szCs w:val="24"/>
              </w:rPr>
            </w:pPr>
            <w:r w:rsidRPr="00DC0F95">
              <w:rPr>
                <w:rFonts w:ascii="Trebuchet MS" w:hAnsi="Trebuchet MS"/>
                <w:sz w:val="24"/>
                <w:szCs w:val="24"/>
              </w:rPr>
              <w:t>Se verifică dacă informațiile de la funcția Justificare sunt în concordanță cu cele din Fișa de proiect aprobată.</w:t>
            </w:r>
          </w:p>
          <w:p w14:paraId="0690E9FC" w14:textId="7624AC65" w:rsidR="00A1764B" w:rsidRPr="00DC0F95" w:rsidRDefault="0044430E" w:rsidP="00A1764B">
            <w:pPr>
              <w:spacing w:after="0" w:line="240" w:lineRule="auto"/>
              <w:jc w:val="both"/>
              <w:rPr>
                <w:rFonts w:ascii="Trebuchet MS" w:hAnsi="Trebuchet MS"/>
                <w:sz w:val="24"/>
                <w:szCs w:val="24"/>
              </w:rPr>
            </w:pPr>
            <w:r w:rsidRPr="00DC0F95">
              <w:rPr>
                <w:rFonts w:ascii="Trebuchet MS" w:hAnsi="Trebuchet MS"/>
                <w:sz w:val="24"/>
                <w:szCs w:val="24"/>
              </w:rPr>
              <w:t xml:space="preserve">Se acceptă creșterea bugetului cu maximum 10% fată de bugetul aprobat în fișa de proiect </w:t>
            </w:r>
          </w:p>
          <w:p w14:paraId="699C398B" w14:textId="743AA80E" w:rsidR="004B3242" w:rsidRPr="00DC0F95" w:rsidRDefault="004B3242" w:rsidP="00A1764B">
            <w:pPr>
              <w:spacing w:after="0" w:line="240" w:lineRule="auto"/>
              <w:jc w:val="both"/>
              <w:rPr>
                <w:rFonts w:ascii="Trebuchet MS" w:hAnsi="Trebuchet MS"/>
                <w:sz w:val="24"/>
                <w:szCs w:val="24"/>
              </w:rPr>
            </w:pPr>
          </w:p>
          <w:p w14:paraId="1AE8EF2A" w14:textId="59AADC52" w:rsidR="00A1764B" w:rsidRPr="00DC0F95" w:rsidRDefault="00A1764B" w:rsidP="00A1764B">
            <w:pPr>
              <w:spacing w:after="0" w:line="240" w:lineRule="auto"/>
              <w:jc w:val="both"/>
              <w:rPr>
                <w:rFonts w:ascii="Trebuchet MS" w:eastAsia="Times New Roman" w:hAnsi="Trebuchet MS" w:cs="Times New Roman"/>
                <w:color w:val="333333"/>
                <w:sz w:val="24"/>
                <w:szCs w:val="24"/>
              </w:rPr>
            </w:pPr>
            <w:r w:rsidRPr="00DC0F95">
              <w:rPr>
                <w:rFonts w:ascii="Trebuchet MS" w:hAnsi="Trebuchet MS"/>
                <w:sz w:val="24"/>
                <w:szCs w:val="24"/>
              </w:rPr>
              <w:t>Diminuarea rezultatelor și a</w:t>
            </w:r>
            <w:r w:rsidR="007C0323" w:rsidRPr="00DC0F95">
              <w:rPr>
                <w:rFonts w:ascii="Trebuchet MS" w:hAnsi="Trebuchet MS"/>
                <w:sz w:val="24"/>
                <w:szCs w:val="24"/>
              </w:rPr>
              <w:t xml:space="preserve"> țintei</w:t>
            </w:r>
            <w:r w:rsidRPr="00DC0F95">
              <w:rPr>
                <w:rFonts w:ascii="Trebuchet MS" w:hAnsi="Trebuchet MS"/>
                <w:sz w:val="24"/>
                <w:szCs w:val="24"/>
              </w:rPr>
              <w:t xml:space="preserve"> indicatorilor poate fi acceptată de către AM POAT numai în situații justificate</w:t>
            </w:r>
            <w:r w:rsidR="00927B84" w:rsidRPr="00DC0F95">
              <w:rPr>
                <w:rFonts w:ascii="Trebuchet MS" w:hAnsi="Trebuchet MS"/>
                <w:sz w:val="24"/>
                <w:szCs w:val="24"/>
              </w:rPr>
              <w:t xml:space="preserve"> la secțiunea Justificare</w:t>
            </w:r>
            <w:r w:rsidRPr="00DC0F95">
              <w:rPr>
                <w:rFonts w:ascii="Trebuchet MS" w:hAnsi="Trebuchet MS"/>
                <w:sz w:val="24"/>
                <w:szCs w:val="24"/>
              </w:rPr>
              <w:t>.</w:t>
            </w:r>
            <w:r w:rsidR="007C0323" w:rsidRPr="00DC0F95">
              <w:rPr>
                <w:rFonts w:ascii="Trebuchet MS" w:hAnsi="Trebuchet MS"/>
                <w:sz w:val="24"/>
                <w:szCs w:val="24"/>
              </w:rPr>
              <w:t xml:space="preserve"> </w:t>
            </w:r>
          </w:p>
        </w:tc>
        <w:tc>
          <w:tcPr>
            <w:tcW w:w="850" w:type="dxa"/>
          </w:tcPr>
          <w:p w14:paraId="752BED61" w14:textId="77777777" w:rsidR="004B3242" w:rsidRPr="00DC0F95" w:rsidRDefault="004B3242" w:rsidP="004D2B47">
            <w:pPr>
              <w:spacing w:after="0" w:line="240" w:lineRule="auto"/>
              <w:jc w:val="both"/>
              <w:rPr>
                <w:rFonts w:ascii="Trebuchet MS" w:hAnsi="Trebuchet MS"/>
                <w:color w:val="333333"/>
                <w:sz w:val="24"/>
                <w:szCs w:val="24"/>
              </w:rPr>
            </w:pPr>
          </w:p>
        </w:tc>
        <w:tc>
          <w:tcPr>
            <w:tcW w:w="2694" w:type="dxa"/>
          </w:tcPr>
          <w:p w14:paraId="313E9B40" w14:textId="77777777" w:rsidR="004B3242" w:rsidRPr="00DC0F95" w:rsidRDefault="004B3242" w:rsidP="004D2B47">
            <w:pPr>
              <w:spacing w:after="0" w:line="240" w:lineRule="auto"/>
              <w:jc w:val="both"/>
              <w:rPr>
                <w:rFonts w:ascii="Trebuchet MS" w:hAnsi="Trebuchet MS"/>
                <w:color w:val="333333"/>
                <w:sz w:val="24"/>
                <w:szCs w:val="24"/>
              </w:rPr>
            </w:pPr>
          </w:p>
        </w:tc>
        <w:tc>
          <w:tcPr>
            <w:tcW w:w="850" w:type="dxa"/>
            <w:shd w:val="clear" w:color="auto" w:fill="auto"/>
          </w:tcPr>
          <w:p w14:paraId="49D6A736" w14:textId="77777777" w:rsidR="004B3242" w:rsidRPr="00DC0F95" w:rsidRDefault="004B3242" w:rsidP="004D2B47">
            <w:pPr>
              <w:spacing w:after="0" w:line="240" w:lineRule="auto"/>
              <w:jc w:val="both"/>
              <w:rPr>
                <w:rFonts w:ascii="Trebuchet MS" w:hAnsi="Trebuchet MS"/>
                <w:color w:val="333333"/>
                <w:sz w:val="24"/>
                <w:szCs w:val="24"/>
              </w:rPr>
            </w:pPr>
          </w:p>
        </w:tc>
        <w:tc>
          <w:tcPr>
            <w:tcW w:w="2410" w:type="dxa"/>
            <w:shd w:val="clear" w:color="auto" w:fill="auto"/>
          </w:tcPr>
          <w:p w14:paraId="4AD9AEF7" w14:textId="77777777" w:rsidR="004B3242" w:rsidRPr="00DC0F95" w:rsidRDefault="004B3242" w:rsidP="004D2B47">
            <w:pPr>
              <w:spacing w:after="0" w:line="240" w:lineRule="auto"/>
              <w:jc w:val="both"/>
              <w:rPr>
                <w:rFonts w:ascii="Trebuchet MS" w:hAnsi="Trebuchet MS"/>
                <w:color w:val="333333"/>
                <w:sz w:val="24"/>
                <w:szCs w:val="24"/>
              </w:rPr>
            </w:pPr>
          </w:p>
        </w:tc>
      </w:tr>
      <w:tr w:rsidR="00832918" w:rsidRPr="00C74BA0" w14:paraId="5C857146" w14:textId="77777777" w:rsidTr="008C10BC">
        <w:tc>
          <w:tcPr>
            <w:tcW w:w="3085" w:type="dxa"/>
          </w:tcPr>
          <w:p w14:paraId="7D4FB101" w14:textId="77777777" w:rsidR="00832918" w:rsidRPr="00DC0F95" w:rsidRDefault="00832918" w:rsidP="004D2B47">
            <w:pPr>
              <w:spacing w:after="0" w:line="240" w:lineRule="auto"/>
              <w:jc w:val="both"/>
              <w:rPr>
                <w:rFonts w:ascii="Trebuchet MS" w:hAnsi="Trebuchet MS"/>
                <w:color w:val="333333"/>
                <w:sz w:val="24"/>
                <w:szCs w:val="24"/>
              </w:rPr>
            </w:pPr>
            <w:r w:rsidRPr="00DC0F95">
              <w:rPr>
                <w:rFonts w:ascii="Trebuchet MS" w:hAnsi="Trebuchet MS"/>
                <w:sz w:val="24"/>
                <w:szCs w:val="24"/>
              </w:rPr>
              <w:lastRenderedPageBreak/>
              <w:t>Proiectul nu a fost/nu este finanţat din alte resurse publice nerambursabile</w:t>
            </w:r>
          </w:p>
        </w:tc>
        <w:tc>
          <w:tcPr>
            <w:tcW w:w="5812" w:type="dxa"/>
          </w:tcPr>
          <w:p w14:paraId="75465C69" w14:textId="387075BA" w:rsidR="00832918" w:rsidRPr="00DC0F95" w:rsidRDefault="00832918" w:rsidP="00614004">
            <w:pPr>
              <w:spacing w:after="160" w:line="259" w:lineRule="auto"/>
              <w:jc w:val="both"/>
              <w:rPr>
                <w:rFonts w:ascii="Trebuchet MS" w:eastAsia="Times New Roman" w:hAnsi="Trebuchet MS" w:cs="Times New Roman"/>
                <w:sz w:val="24"/>
                <w:szCs w:val="24"/>
              </w:rPr>
            </w:pPr>
            <w:r w:rsidRPr="00DC0F95">
              <w:rPr>
                <w:rFonts w:ascii="Trebuchet MS" w:hAnsi="Trebuchet MS"/>
                <w:sz w:val="24"/>
                <w:szCs w:val="24"/>
              </w:rPr>
              <w:t xml:space="preserve">Se verifică </w:t>
            </w:r>
            <w:r w:rsidR="007632C0" w:rsidRPr="00DC0F95">
              <w:rPr>
                <w:rFonts w:ascii="Trebuchet MS" w:eastAsia="Calibri" w:hAnsi="Trebuchet MS" w:cs="Times New Roman"/>
                <w:sz w:val="24"/>
                <w:szCs w:val="24"/>
                <w:lang w:eastAsia="ro-RO"/>
              </w:rPr>
              <w:t xml:space="preserve">secțiunea </w:t>
            </w:r>
            <w:r w:rsidR="007632C0" w:rsidRPr="00DC0F95">
              <w:rPr>
                <w:rFonts w:ascii="Trebuchet MS" w:eastAsia="Calibri" w:hAnsi="Trebuchet MS" w:cs="Times New Roman"/>
                <w:i/>
                <w:sz w:val="24"/>
                <w:szCs w:val="24"/>
                <w:lang w:eastAsia="ro-RO"/>
              </w:rPr>
              <w:t>Finanțări</w:t>
            </w:r>
            <w:r w:rsidR="007632C0" w:rsidRPr="00DC0F95">
              <w:rPr>
                <w:rFonts w:ascii="Trebuchet MS" w:eastAsia="Calibri" w:hAnsi="Trebuchet MS" w:cs="Times New Roman"/>
                <w:sz w:val="24"/>
                <w:szCs w:val="24"/>
                <w:lang w:eastAsia="ro-RO"/>
              </w:rPr>
              <w:t xml:space="preserve"> din funcția </w:t>
            </w:r>
            <w:r w:rsidR="007632C0" w:rsidRPr="00DC0F95">
              <w:rPr>
                <w:rFonts w:ascii="Trebuchet MS" w:eastAsia="Calibri" w:hAnsi="Trebuchet MS" w:cs="Times New Roman"/>
                <w:i/>
                <w:sz w:val="24"/>
                <w:szCs w:val="24"/>
                <w:lang w:eastAsia="ro-RO"/>
              </w:rPr>
              <w:t>Solicitant</w:t>
            </w:r>
            <w:r w:rsidRPr="00DC0F95">
              <w:rPr>
                <w:rFonts w:ascii="Trebuchet MS" w:hAnsi="Trebuchet MS"/>
                <w:sz w:val="24"/>
                <w:szCs w:val="24"/>
              </w:rPr>
              <w:t xml:space="preserve"> din cererea de finanțare</w:t>
            </w:r>
            <w:r w:rsidR="00670836" w:rsidRPr="00DC0F95">
              <w:rPr>
                <w:rFonts w:ascii="Trebuchet MS" w:hAnsi="Trebuchet MS"/>
                <w:sz w:val="24"/>
                <w:szCs w:val="24"/>
              </w:rPr>
              <w:t xml:space="preserve"> și secțiunea </w:t>
            </w:r>
            <w:r w:rsidR="00670836" w:rsidRPr="00DC0F95">
              <w:rPr>
                <w:rFonts w:ascii="Trebuchet MS" w:hAnsi="Trebuchet MS"/>
                <w:i/>
                <w:sz w:val="24"/>
                <w:szCs w:val="24"/>
              </w:rPr>
              <w:t>Complementaritate cu finanțări anterioare</w:t>
            </w:r>
            <w:r w:rsidR="00445997" w:rsidRPr="00DC0F95">
              <w:rPr>
                <w:rFonts w:ascii="Trebuchet MS" w:hAnsi="Trebuchet MS"/>
                <w:i/>
                <w:sz w:val="24"/>
                <w:szCs w:val="24"/>
              </w:rPr>
              <w:t xml:space="preserve"> </w:t>
            </w:r>
            <w:r w:rsidR="00670836" w:rsidRPr="00DC0F95">
              <w:rPr>
                <w:rFonts w:ascii="Trebuchet MS" w:hAnsi="Trebuchet MS"/>
                <w:sz w:val="24"/>
                <w:szCs w:val="24"/>
              </w:rPr>
              <w:t>și se urmărește dacă solicitantul a completat/selectat toate proiectele relevante pentru cererea de finanțare</w:t>
            </w:r>
            <w:r w:rsidR="00E175D1" w:rsidRPr="00DC0F95">
              <w:rPr>
                <w:rFonts w:ascii="Trebuchet MS" w:hAnsi="Trebuchet MS"/>
                <w:sz w:val="24"/>
                <w:szCs w:val="24"/>
              </w:rPr>
              <w:t>.</w:t>
            </w:r>
            <w:r w:rsidR="00670836" w:rsidRPr="00DC0F95">
              <w:rPr>
                <w:rFonts w:ascii="Trebuchet MS" w:hAnsi="Trebuchet MS"/>
                <w:sz w:val="24"/>
                <w:szCs w:val="24"/>
              </w:rPr>
              <w:t xml:space="preserve"> Se verifică în Art4SMIS, situațiile privind proiectele 2007-2013, și, dacă este cazul, pagina web a beneficiarului și pagina web a finanțatorului.</w:t>
            </w:r>
          </w:p>
          <w:p w14:paraId="60AE4652" w14:textId="55158D77" w:rsidR="00D970FE" w:rsidRPr="00DC0F95" w:rsidRDefault="00670836" w:rsidP="00614004">
            <w:pPr>
              <w:spacing w:after="160" w:line="259" w:lineRule="auto"/>
              <w:jc w:val="both"/>
              <w:rPr>
                <w:rFonts w:ascii="Trebuchet MS" w:eastAsia="Times New Roman" w:hAnsi="Trebuchet MS" w:cs="Times New Roman"/>
                <w:color w:val="333333"/>
                <w:sz w:val="24"/>
                <w:szCs w:val="24"/>
              </w:rPr>
            </w:pPr>
            <w:r w:rsidRPr="00DC0F95">
              <w:rPr>
                <w:rFonts w:ascii="Trebuchet MS" w:hAnsi="Trebuchet MS"/>
                <w:sz w:val="24"/>
                <w:szCs w:val="24"/>
              </w:rPr>
              <w:t>Pentru proiectele selectate</w:t>
            </w:r>
            <w:r w:rsidR="007632C0" w:rsidRPr="00DC0F95">
              <w:rPr>
                <w:rFonts w:ascii="Trebuchet MS" w:eastAsia="Calibri" w:hAnsi="Trebuchet MS" w:cs="Times New Roman"/>
                <w:sz w:val="24"/>
                <w:szCs w:val="24"/>
                <w:lang w:eastAsia="ro-RO"/>
              </w:rPr>
              <w:t xml:space="preserve"> la secțiunea </w:t>
            </w:r>
            <w:r w:rsidRPr="00DC0F95">
              <w:rPr>
                <w:rFonts w:ascii="Trebuchet MS" w:eastAsia="Calibri" w:hAnsi="Trebuchet MS" w:cs="Times New Roman"/>
                <w:i/>
                <w:sz w:val="24"/>
                <w:szCs w:val="24"/>
                <w:lang w:eastAsia="ro-RO"/>
              </w:rPr>
              <w:t>Complementaritate cu finanțări anterioare</w:t>
            </w:r>
            <w:r w:rsidR="00832918" w:rsidRPr="00DC0F95">
              <w:rPr>
                <w:rFonts w:ascii="Trebuchet MS" w:hAnsi="Trebuchet MS"/>
                <w:sz w:val="24"/>
                <w:szCs w:val="24"/>
              </w:rPr>
              <w:t>, se verifică informațiile furnizate</w:t>
            </w:r>
            <w:r w:rsidR="00AF4BBB" w:rsidRPr="00DC0F95">
              <w:rPr>
                <w:rFonts w:ascii="Trebuchet MS" w:hAnsi="Trebuchet MS"/>
                <w:sz w:val="24"/>
                <w:szCs w:val="24"/>
              </w:rPr>
              <w:t xml:space="preserve">, inclusiv la secțiunea </w:t>
            </w:r>
            <w:r w:rsidR="00AF4BBB" w:rsidRPr="00DC0F95">
              <w:rPr>
                <w:rFonts w:ascii="Trebuchet MS" w:hAnsi="Trebuchet MS"/>
                <w:i/>
                <w:sz w:val="24"/>
                <w:szCs w:val="24"/>
              </w:rPr>
              <w:t>Context</w:t>
            </w:r>
            <w:r w:rsidR="003A54F2" w:rsidRPr="00DC0F95">
              <w:rPr>
                <w:rFonts w:ascii="Trebuchet MS" w:hAnsi="Trebuchet MS"/>
                <w:sz w:val="24"/>
                <w:szCs w:val="24"/>
              </w:rPr>
              <w:t>, declarația de angajament și eligibilitate</w:t>
            </w:r>
            <w:r w:rsidR="00832918" w:rsidRPr="00DC0F95">
              <w:rPr>
                <w:rFonts w:ascii="Trebuchet MS" w:hAnsi="Trebuchet MS"/>
                <w:sz w:val="24"/>
                <w:szCs w:val="24"/>
              </w:rPr>
              <w:t xml:space="preserve"> </w:t>
            </w:r>
            <w:r w:rsidR="00E175D1" w:rsidRPr="00DC0F95">
              <w:rPr>
                <w:rFonts w:ascii="Trebuchet MS" w:hAnsi="Trebuchet MS"/>
                <w:sz w:val="24"/>
                <w:szCs w:val="24"/>
              </w:rPr>
              <w:t xml:space="preserve">și se urmărește dacă proiectul propus se suprapune cu finanțările anterioare. </w:t>
            </w:r>
            <w:r w:rsidR="00832918" w:rsidRPr="00DC0F95">
              <w:rPr>
                <w:rFonts w:ascii="Trebuchet MS" w:hAnsi="Trebuchet MS"/>
                <w:sz w:val="24"/>
                <w:szCs w:val="24"/>
              </w:rPr>
              <w:t xml:space="preserve">Dacă este cazul, se pot solicita clarificări </w:t>
            </w:r>
            <w:r w:rsidR="00333930" w:rsidRPr="00DC0F95">
              <w:rPr>
                <w:rFonts w:ascii="Trebuchet MS" w:hAnsi="Trebuchet MS"/>
                <w:sz w:val="24"/>
                <w:szCs w:val="24"/>
              </w:rPr>
              <w:t xml:space="preserve">suplimentare </w:t>
            </w:r>
            <w:r w:rsidR="00832918" w:rsidRPr="00DC0F95">
              <w:rPr>
                <w:rFonts w:ascii="Trebuchet MS" w:hAnsi="Trebuchet MS"/>
                <w:sz w:val="24"/>
                <w:szCs w:val="24"/>
              </w:rPr>
              <w:t xml:space="preserve">privind </w:t>
            </w:r>
            <w:r w:rsidR="00832918" w:rsidRPr="00DC0F95">
              <w:rPr>
                <w:rFonts w:ascii="Trebuchet MS" w:hAnsi="Trebuchet MS"/>
                <w:sz w:val="24"/>
                <w:szCs w:val="24"/>
              </w:rPr>
              <w:lastRenderedPageBreak/>
              <w:t xml:space="preserve">complementaritatea activităților incluse în cererea de finanțare </w:t>
            </w:r>
            <w:r w:rsidR="00333930" w:rsidRPr="00DC0F95">
              <w:rPr>
                <w:rFonts w:ascii="Trebuchet MS" w:hAnsi="Trebuchet MS"/>
                <w:sz w:val="24"/>
                <w:szCs w:val="24"/>
              </w:rPr>
              <w:t>cu</w:t>
            </w:r>
            <w:r w:rsidR="00832918" w:rsidRPr="00DC0F95">
              <w:rPr>
                <w:rFonts w:ascii="Trebuchet MS" w:hAnsi="Trebuchet MS"/>
                <w:sz w:val="24"/>
                <w:szCs w:val="24"/>
              </w:rPr>
              <w:t xml:space="preserve"> celelalte proiecte și evitarea suprapunerii.</w:t>
            </w:r>
          </w:p>
        </w:tc>
        <w:tc>
          <w:tcPr>
            <w:tcW w:w="850" w:type="dxa"/>
          </w:tcPr>
          <w:p w14:paraId="18CCAA6F" w14:textId="77777777" w:rsidR="00832918" w:rsidRPr="00DC0F95" w:rsidRDefault="00832918" w:rsidP="004D2B47">
            <w:pPr>
              <w:spacing w:after="0" w:line="240" w:lineRule="auto"/>
              <w:jc w:val="both"/>
              <w:rPr>
                <w:rFonts w:ascii="Trebuchet MS" w:hAnsi="Trebuchet MS"/>
                <w:color w:val="333333"/>
                <w:sz w:val="24"/>
                <w:szCs w:val="24"/>
              </w:rPr>
            </w:pPr>
          </w:p>
        </w:tc>
        <w:tc>
          <w:tcPr>
            <w:tcW w:w="2694" w:type="dxa"/>
          </w:tcPr>
          <w:p w14:paraId="7EB3145A" w14:textId="77777777" w:rsidR="00832918" w:rsidRPr="00DC0F95" w:rsidRDefault="00832918" w:rsidP="004D2B47">
            <w:pPr>
              <w:spacing w:after="0" w:line="240" w:lineRule="auto"/>
              <w:jc w:val="both"/>
              <w:rPr>
                <w:rFonts w:ascii="Trebuchet MS" w:hAnsi="Trebuchet MS"/>
                <w:color w:val="333333"/>
                <w:sz w:val="24"/>
                <w:szCs w:val="24"/>
              </w:rPr>
            </w:pPr>
          </w:p>
        </w:tc>
        <w:tc>
          <w:tcPr>
            <w:tcW w:w="850" w:type="dxa"/>
            <w:shd w:val="clear" w:color="auto" w:fill="auto"/>
          </w:tcPr>
          <w:p w14:paraId="3720AB18" w14:textId="77777777" w:rsidR="00832918" w:rsidRPr="00DC0F95" w:rsidRDefault="00832918" w:rsidP="004D2B47">
            <w:pPr>
              <w:spacing w:after="0" w:line="240" w:lineRule="auto"/>
              <w:jc w:val="both"/>
              <w:rPr>
                <w:rFonts w:ascii="Trebuchet MS" w:hAnsi="Trebuchet MS"/>
                <w:color w:val="333333"/>
                <w:sz w:val="24"/>
                <w:szCs w:val="24"/>
              </w:rPr>
            </w:pPr>
          </w:p>
        </w:tc>
        <w:tc>
          <w:tcPr>
            <w:tcW w:w="2410" w:type="dxa"/>
            <w:shd w:val="clear" w:color="auto" w:fill="auto"/>
          </w:tcPr>
          <w:p w14:paraId="7B508EDB" w14:textId="77777777" w:rsidR="00832918" w:rsidRPr="00DC0F95" w:rsidRDefault="00832918" w:rsidP="004D2B47">
            <w:pPr>
              <w:spacing w:after="0" w:line="240" w:lineRule="auto"/>
              <w:jc w:val="both"/>
              <w:rPr>
                <w:rFonts w:ascii="Trebuchet MS" w:hAnsi="Trebuchet MS"/>
                <w:color w:val="333333"/>
                <w:sz w:val="24"/>
                <w:szCs w:val="24"/>
              </w:rPr>
            </w:pPr>
          </w:p>
        </w:tc>
      </w:tr>
      <w:tr w:rsidR="00D31BB0" w:rsidRPr="00DC0F95" w14:paraId="401A2063" w14:textId="77777777" w:rsidTr="008C10BC">
        <w:tc>
          <w:tcPr>
            <w:tcW w:w="3085" w:type="dxa"/>
          </w:tcPr>
          <w:p w14:paraId="07D6E567" w14:textId="5BE73766" w:rsidR="00D31BB0" w:rsidRPr="00DC0F95" w:rsidRDefault="00D31BB0" w:rsidP="004D2B47">
            <w:pPr>
              <w:spacing w:after="0" w:line="240" w:lineRule="auto"/>
              <w:jc w:val="both"/>
              <w:rPr>
                <w:rFonts w:ascii="Trebuchet MS" w:hAnsi="Trebuchet MS"/>
                <w:sz w:val="24"/>
                <w:szCs w:val="24"/>
              </w:rPr>
            </w:pPr>
            <w:r w:rsidRPr="00DC0F95">
              <w:rPr>
                <w:rFonts w:ascii="Trebuchet MS" w:hAnsi="Trebuchet MS"/>
                <w:sz w:val="24"/>
                <w:szCs w:val="24"/>
              </w:rPr>
              <w:lastRenderedPageBreak/>
              <w:t xml:space="preserve">Sprijinul public alocat proiectului </w:t>
            </w:r>
            <w:r w:rsidR="009C1692" w:rsidRPr="00DC0F95">
              <w:rPr>
                <w:rFonts w:ascii="Trebuchet MS" w:hAnsi="Trebuchet MS"/>
                <w:sz w:val="24"/>
                <w:szCs w:val="24"/>
              </w:rPr>
              <w:t xml:space="preserve">nu </w:t>
            </w:r>
            <w:r w:rsidRPr="00DC0F95">
              <w:rPr>
                <w:rFonts w:ascii="Trebuchet MS" w:hAnsi="Trebuchet MS"/>
                <w:sz w:val="24"/>
                <w:szCs w:val="24"/>
              </w:rPr>
              <w:t>constituie/va constitui ajutor de stat.</w:t>
            </w:r>
          </w:p>
        </w:tc>
        <w:tc>
          <w:tcPr>
            <w:tcW w:w="5812" w:type="dxa"/>
          </w:tcPr>
          <w:p w14:paraId="1D39EBC1" w14:textId="36E0F9BE" w:rsidR="00D31BB0" w:rsidRPr="00DC0F95" w:rsidRDefault="00D31BB0" w:rsidP="004D2B47">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Se verifică </w:t>
            </w:r>
            <w:r w:rsidR="007632C0" w:rsidRPr="00DC0F95">
              <w:rPr>
                <w:rFonts w:ascii="Trebuchet MS" w:eastAsia="Times New Roman" w:hAnsi="Trebuchet MS" w:cs="Times New Roman"/>
                <w:sz w:val="24"/>
                <w:szCs w:val="24"/>
              </w:rPr>
              <w:t xml:space="preserve">funcția </w:t>
            </w:r>
            <w:r w:rsidR="007632C0" w:rsidRPr="00DC0F95">
              <w:rPr>
                <w:rFonts w:ascii="Trebuchet MS" w:eastAsia="Times New Roman" w:hAnsi="Trebuchet MS" w:cs="Times New Roman"/>
                <w:i/>
                <w:sz w:val="24"/>
                <w:szCs w:val="24"/>
              </w:rPr>
              <w:t>Atribute proiect</w:t>
            </w:r>
            <w:r w:rsidRPr="00DC0F95">
              <w:rPr>
                <w:rFonts w:ascii="Trebuchet MS" w:hAnsi="Trebuchet MS"/>
                <w:sz w:val="24"/>
                <w:szCs w:val="24"/>
              </w:rPr>
              <w:t xml:space="preserve"> din cererea de finanțare. </w:t>
            </w:r>
          </w:p>
          <w:p w14:paraId="5A2B57B7" w14:textId="6FD9D1AD" w:rsidR="00D31BB0" w:rsidRPr="00DC0F95" w:rsidRDefault="00D31BB0" w:rsidP="004D2B47">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În cazul în care beneficiarul a răspuns afirmativ, se verifică completarea informațiilor privind baza legală națională</w:t>
            </w:r>
            <w:r w:rsidR="00D1082A" w:rsidRPr="00DC0F95">
              <w:rPr>
                <w:rFonts w:ascii="Trebuchet MS" w:hAnsi="Trebuchet MS"/>
                <w:sz w:val="24"/>
                <w:szCs w:val="24"/>
              </w:rPr>
              <w:t xml:space="preserve"> </w:t>
            </w:r>
            <w:r w:rsidRPr="00DC0F95">
              <w:rPr>
                <w:rFonts w:ascii="Trebuchet MS" w:hAnsi="Trebuchet MS"/>
                <w:sz w:val="24"/>
                <w:szCs w:val="24"/>
              </w:rPr>
              <w:t xml:space="preserve">și </w:t>
            </w:r>
            <w:r w:rsidR="007632C0" w:rsidRPr="00DC0F95">
              <w:rPr>
                <w:rFonts w:ascii="Trebuchet MS" w:hAnsi="Trebuchet MS"/>
                <w:sz w:val="24"/>
                <w:szCs w:val="24"/>
              </w:rPr>
              <w:t>europeană</w:t>
            </w:r>
            <w:r w:rsidRPr="00DC0F95">
              <w:rPr>
                <w:rFonts w:ascii="Trebuchet MS" w:hAnsi="Trebuchet MS"/>
                <w:sz w:val="24"/>
                <w:szCs w:val="24"/>
              </w:rPr>
              <w:t>.</w:t>
            </w:r>
          </w:p>
        </w:tc>
        <w:tc>
          <w:tcPr>
            <w:tcW w:w="850" w:type="dxa"/>
          </w:tcPr>
          <w:p w14:paraId="4BD0E344" w14:textId="77777777" w:rsidR="00D31BB0" w:rsidRPr="00DC0F95" w:rsidRDefault="00D31BB0" w:rsidP="004D2B47">
            <w:pPr>
              <w:spacing w:after="0" w:line="240" w:lineRule="auto"/>
              <w:jc w:val="both"/>
              <w:rPr>
                <w:rFonts w:ascii="Trebuchet MS" w:hAnsi="Trebuchet MS"/>
                <w:color w:val="333333"/>
                <w:sz w:val="24"/>
                <w:szCs w:val="24"/>
              </w:rPr>
            </w:pPr>
          </w:p>
        </w:tc>
        <w:tc>
          <w:tcPr>
            <w:tcW w:w="2694" w:type="dxa"/>
          </w:tcPr>
          <w:p w14:paraId="27AB951A" w14:textId="77777777" w:rsidR="00D31BB0" w:rsidRPr="00DC0F95" w:rsidRDefault="00D31BB0" w:rsidP="004D2B47">
            <w:pPr>
              <w:spacing w:after="0" w:line="240" w:lineRule="auto"/>
              <w:jc w:val="both"/>
              <w:rPr>
                <w:rFonts w:ascii="Trebuchet MS" w:hAnsi="Trebuchet MS"/>
                <w:color w:val="333333"/>
                <w:sz w:val="24"/>
                <w:szCs w:val="24"/>
              </w:rPr>
            </w:pPr>
          </w:p>
        </w:tc>
        <w:tc>
          <w:tcPr>
            <w:tcW w:w="850" w:type="dxa"/>
            <w:shd w:val="clear" w:color="auto" w:fill="auto"/>
          </w:tcPr>
          <w:p w14:paraId="7C83C169" w14:textId="77777777" w:rsidR="00D31BB0" w:rsidRPr="00DC0F95" w:rsidRDefault="00D31BB0" w:rsidP="004D2B47">
            <w:pPr>
              <w:spacing w:after="0" w:line="240" w:lineRule="auto"/>
              <w:jc w:val="both"/>
              <w:rPr>
                <w:rFonts w:ascii="Trebuchet MS" w:hAnsi="Trebuchet MS"/>
                <w:color w:val="333333"/>
                <w:sz w:val="24"/>
                <w:szCs w:val="24"/>
              </w:rPr>
            </w:pPr>
          </w:p>
        </w:tc>
        <w:tc>
          <w:tcPr>
            <w:tcW w:w="2410" w:type="dxa"/>
            <w:shd w:val="clear" w:color="auto" w:fill="auto"/>
          </w:tcPr>
          <w:p w14:paraId="659FD779" w14:textId="77777777" w:rsidR="00D31BB0" w:rsidRPr="00DC0F95" w:rsidRDefault="00D31BB0" w:rsidP="004D2B47">
            <w:pPr>
              <w:spacing w:after="0" w:line="240" w:lineRule="auto"/>
              <w:jc w:val="both"/>
              <w:rPr>
                <w:rFonts w:ascii="Trebuchet MS" w:hAnsi="Trebuchet MS"/>
                <w:color w:val="333333"/>
                <w:sz w:val="24"/>
                <w:szCs w:val="24"/>
              </w:rPr>
            </w:pPr>
          </w:p>
        </w:tc>
      </w:tr>
      <w:tr w:rsidR="00832918" w:rsidRPr="00DC0F95" w14:paraId="6B572718" w14:textId="77777777" w:rsidTr="008C10BC">
        <w:tc>
          <w:tcPr>
            <w:tcW w:w="3085" w:type="dxa"/>
          </w:tcPr>
          <w:p w14:paraId="0657853E" w14:textId="77777777" w:rsidR="00832918" w:rsidRPr="00DC0F95" w:rsidRDefault="00832918" w:rsidP="004D2B47">
            <w:pPr>
              <w:spacing w:after="0" w:line="240" w:lineRule="auto"/>
              <w:jc w:val="both"/>
              <w:rPr>
                <w:rFonts w:ascii="Trebuchet MS" w:hAnsi="Trebuchet MS"/>
                <w:color w:val="333333"/>
                <w:sz w:val="24"/>
                <w:szCs w:val="24"/>
              </w:rPr>
            </w:pPr>
            <w:r w:rsidRPr="00DC0F95">
              <w:rPr>
                <w:rFonts w:ascii="Trebuchet MS" w:hAnsi="Trebuchet MS"/>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tc>
        <w:tc>
          <w:tcPr>
            <w:tcW w:w="5812" w:type="dxa"/>
          </w:tcPr>
          <w:p w14:paraId="669F43D5" w14:textId="4081100E" w:rsidR="00832918" w:rsidRPr="00DC0F95" w:rsidRDefault="00832918" w:rsidP="003A54F2">
            <w:pPr>
              <w:spacing w:after="0" w:line="240" w:lineRule="auto"/>
              <w:jc w:val="both"/>
              <w:rPr>
                <w:rFonts w:ascii="Trebuchet MS" w:eastAsia="Times New Roman" w:hAnsi="Trebuchet MS" w:cs="Times New Roman"/>
                <w:color w:val="333333"/>
                <w:sz w:val="24"/>
                <w:szCs w:val="24"/>
                <w:lang w:val="en-US"/>
              </w:rPr>
            </w:pPr>
            <w:r w:rsidRPr="00DC0F95">
              <w:rPr>
                <w:rFonts w:ascii="Trebuchet MS" w:hAnsi="Trebuchet MS"/>
                <w:sz w:val="24"/>
                <w:szCs w:val="24"/>
              </w:rPr>
              <w:t xml:space="preserve">Se verifică </w:t>
            </w:r>
            <w:r w:rsidR="007632C0" w:rsidRPr="00DC0F95">
              <w:rPr>
                <w:rFonts w:ascii="Trebuchet MS" w:eastAsia="Calibri" w:hAnsi="Trebuchet MS" w:cs="Arial"/>
                <w:sz w:val="24"/>
                <w:szCs w:val="24"/>
                <w:lang w:eastAsia="ro-RO"/>
              </w:rPr>
              <w:t xml:space="preserve">durata activităților din funcția </w:t>
            </w:r>
            <w:r w:rsidR="007632C0" w:rsidRPr="00DC0F95">
              <w:rPr>
                <w:rFonts w:ascii="Trebuchet MS" w:eastAsia="Calibri" w:hAnsi="Trebuchet MS" w:cs="Arial"/>
                <w:i/>
                <w:sz w:val="24"/>
                <w:szCs w:val="24"/>
                <w:lang w:eastAsia="ro-RO"/>
              </w:rPr>
              <w:t>Activitățile previzionate</w:t>
            </w:r>
            <w:r w:rsidR="007632C0" w:rsidRPr="00DC0F95">
              <w:rPr>
                <w:rFonts w:ascii="Trebuchet MS" w:eastAsia="Calibri" w:hAnsi="Trebuchet MS" w:cs="Arial"/>
                <w:sz w:val="24"/>
                <w:szCs w:val="24"/>
                <w:lang w:eastAsia="ro-RO"/>
              </w:rPr>
              <w:t xml:space="preserve"> pentru care se solicită finanțare </w:t>
            </w:r>
            <w:r w:rsidR="00D91DB6" w:rsidRPr="00DC0F95">
              <w:rPr>
                <w:rFonts w:ascii="Trebuchet MS" w:hAnsi="Trebuchet MS" w:cs="Arial"/>
                <w:sz w:val="24"/>
                <w:szCs w:val="24"/>
                <w:lang w:eastAsia="ro-RO"/>
              </w:rPr>
              <w:t xml:space="preserve">nerambursabilă </w:t>
            </w:r>
            <w:r w:rsidRPr="00DC0F95">
              <w:rPr>
                <w:rFonts w:ascii="Trebuchet MS" w:hAnsi="Trebuchet MS"/>
                <w:sz w:val="24"/>
                <w:szCs w:val="24"/>
              </w:rPr>
              <w:t>din cererea de finanțare</w:t>
            </w:r>
            <w:r w:rsidR="003A54F2" w:rsidRPr="00DC0F95">
              <w:rPr>
                <w:rFonts w:ascii="Trebuchet MS" w:eastAsia="Calibri" w:hAnsi="Trebuchet MS" w:cs="Arial"/>
                <w:sz w:val="24"/>
                <w:szCs w:val="24"/>
                <w:lang w:eastAsia="ro-RO"/>
              </w:rPr>
              <w:t xml:space="preserve"> și declarația de angajament și eligibilitate</w:t>
            </w:r>
            <w:r w:rsidR="007632C0" w:rsidRPr="00DC0F95">
              <w:rPr>
                <w:rFonts w:ascii="Trebuchet MS" w:eastAsia="Calibri" w:hAnsi="Trebuchet MS" w:cs="Arial"/>
                <w:sz w:val="24"/>
                <w:szCs w:val="24"/>
                <w:lang w:eastAsia="ro-RO"/>
              </w:rPr>
              <w:t>.</w:t>
            </w:r>
            <w:r w:rsidR="00595161" w:rsidRPr="00DC0F95">
              <w:rPr>
                <w:rFonts w:ascii="Trebuchet MS" w:hAnsi="Trebuchet MS"/>
                <w:sz w:val="24"/>
                <w:szCs w:val="24"/>
              </w:rPr>
              <w:t xml:space="preserve"> Dacă </w:t>
            </w:r>
            <w:proofErr w:type="spellStart"/>
            <w:r w:rsidR="00333930" w:rsidRPr="00DC0F95">
              <w:rPr>
                <w:rFonts w:ascii="Trebuchet MS" w:hAnsi="Trebuchet MS"/>
                <w:sz w:val="24"/>
                <w:szCs w:val="24"/>
                <w:lang w:val="en-US" w:eastAsia="ro-RO"/>
              </w:rPr>
              <w:t>toate</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activitățile</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altele</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decât</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cele</w:t>
            </w:r>
            <w:proofErr w:type="spellEnd"/>
            <w:r w:rsidR="00333930" w:rsidRPr="00DC0F95">
              <w:rPr>
                <w:rFonts w:ascii="Trebuchet MS" w:hAnsi="Trebuchet MS"/>
                <w:sz w:val="24"/>
                <w:szCs w:val="24"/>
                <w:lang w:val="en-US" w:eastAsia="ro-RO"/>
              </w:rPr>
              <w:t xml:space="preserve"> de management </w:t>
            </w:r>
            <w:proofErr w:type="spellStart"/>
            <w:r w:rsidR="00333930" w:rsidRPr="00DC0F95">
              <w:rPr>
                <w:rFonts w:ascii="Trebuchet MS" w:hAnsi="Trebuchet MS"/>
                <w:sz w:val="24"/>
                <w:szCs w:val="24"/>
                <w:lang w:val="en-US" w:eastAsia="ro-RO"/>
              </w:rPr>
              <w:t>și</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informare</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și</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publicitate</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sunt</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încheiate</w:t>
            </w:r>
            <w:proofErr w:type="spellEnd"/>
            <w:r w:rsidR="00333930" w:rsidRPr="00DC0F95">
              <w:rPr>
                <w:rFonts w:ascii="Trebuchet MS" w:hAnsi="Trebuchet MS"/>
                <w:sz w:val="24"/>
                <w:szCs w:val="24"/>
                <w:lang w:val="en-US" w:eastAsia="ro-RO"/>
              </w:rPr>
              <w:t xml:space="preserve"> la data </w:t>
            </w:r>
            <w:proofErr w:type="spellStart"/>
            <w:r w:rsidR="00333930" w:rsidRPr="00DC0F95">
              <w:rPr>
                <w:rFonts w:ascii="Trebuchet MS" w:hAnsi="Trebuchet MS"/>
                <w:sz w:val="24"/>
                <w:szCs w:val="24"/>
                <w:lang w:val="en-US" w:eastAsia="ro-RO"/>
              </w:rPr>
              <w:t>depunerii</w:t>
            </w:r>
            <w:proofErr w:type="spellEnd"/>
            <w:r w:rsidR="00333930" w:rsidRPr="00DC0F95">
              <w:rPr>
                <w:rFonts w:ascii="Trebuchet MS" w:hAnsi="Trebuchet MS"/>
                <w:sz w:val="24"/>
                <w:szCs w:val="24"/>
                <w:lang w:val="en-US" w:eastAsia="ro-RO"/>
              </w:rPr>
              <w:t xml:space="preserve"> </w:t>
            </w:r>
            <w:proofErr w:type="spellStart"/>
            <w:r w:rsidR="00333930" w:rsidRPr="00DC0F95">
              <w:rPr>
                <w:rFonts w:ascii="Trebuchet MS" w:hAnsi="Trebuchet MS"/>
                <w:sz w:val="24"/>
                <w:szCs w:val="24"/>
                <w:lang w:val="en-US" w:eastAsia="ro-RO"/>
              </w:rPr>
              <w:t>cererii</w:t>
            </w:r>
            <w:proofErr w:type="spellEnd"/>
            <w:r w:rsidR="00333930" w:rsidRPr="00DC0F95">
              <w:rPr>
                <w:rFonts w:ascii="Trebuchet MS" w:hAnsi="Trebuchet MS"/>
                <w:sz w:val="24"/>
                <w:szCs w:val="24"/>
                <w:lang w:val="en-US" w:eastAsia="ro-RO"/>
              </w:rPr>
              <w:t xml:space="preserve"> de </w:t>
            </w:r>
            <w:proofErr w:type="spellStart"/>
            <w:r w:rsidR="00333930" w:rsidRPr="00DC0F95">
              <w:rPr>
                <w:rFonts w:ascii="Trebuchet MS" w:hAnsi="Trebuchet MS"/>
                <w:sz w:val="24"/>
                <w:szCs w:val="24"/>
                <w:lang w:val="en-US" w:eastAsia="ro-RO"/>
              </w:rPr>
              <w:t>finanțare</w:t>
            </w:r>
            <w:proofErr w:type="spellEnd"/>
            <w:r w:rsidR="00333930" w:rsidRPr="00DC0F95">
              <w:rPr>
                <w:rFonts w:ascii="Trebuchet MS" w:hAnsi="Trebuchet MS"/>
                <w:sz w:val="24"/>
                <w:szCs w:val="24"/>
                <w:lang w:val="en-US" w:eastAsia="ro-RO"/>
              </w:rPr>
              <w:t>,</w:t>
            </w:r>
            <w:r w:rsidR="00595161" w:rsidRPr="00DC0F95">
              <w:rPr>
                <w:rFonts w:ascii="Trebuchet MS" w:hAnsi="Trebuchet MS"/>
                <w:sz w:val="24"/>
                <w:szCs w:val="24"/>
                <w:lang w:val="en-US"/>
              </w:rPr>
              <w:t xml:space="preserve"> </w:t>
            </w:r>
            <w:proofErr w:type="spellStart"/>
            <w:r w:rsidR="00595161" w:rsidRPr="00DC0F95">
              <w:rPr>
                <w:rFonts w:ascii="Trebuchet MS" w:hAnsi="Trebuchet MS"/>
                <w:sz w:val="24"/>
                <w:szCs w:val="24"/>
                <w:lang w:val="en-US"/>
              </w:rPr>
              <w:t>proiectul</w:t>
            </w:r>
            <w:proofErr w:type="spellEnd"/>
            <w:r w:rsidR="00595161" w:rsidRPr="00DC0F95">
              <w:rPr>
                <w:rFonts w:ascii="Trebuchet MS" w:hAnsi="Trebuchet MS"/>
                <w:sz w:val="24"/>
                <w:szCs w:val="24"/>
                <w:lang w:val="en-US"/>
              </w:rPr>
              <w:t xml:space="preserve"> </w:t>
            </w:r>
            <w:proofErr w:type="spellStart"/>
            <w:r w:rsidR="00595161" w:rsidRPr="00DC0F95">
              <w:rPr>
                <w:rFonts w:ascii="Trebuchet MS" w:hAnsi="Trebuchet MS"/>
                <w:sz w:val="24"/>
                <w:szCs w:val="24"/>
                <w:lang w:val="en-US"/>
              </w:rPr>
              <w:t>este</w:t>
            </w:r>
            <w:proofErr w:type="spellEnd"/>
            <w:r w:rsidR="00595161" w:rsidRPr="00DC0F95">
              <w:rPr>
                <w:rFonts w:ascii="Trebuchet MS" w:hAnsi="Trebuchet MS"/>
                <w:sz w:val="24"/>
                <w:szCs w:val="24"/>
                <w:lang w:val="en-US"/>
              </w:rPr>
              <w:t xml:space="preserve"> </w:t>
            </w:r>
            <w:proofErr w:type="spellStart"/>
            <w:r w:rsidR="00595161" w:rsidRPr="00DC0F95">
              <w:rPr>
                <w:rFonts w:ascii="Trebuchet MS" w:hAnsi="Trebuchet MS"/>
                <w:sz w:val="24"/>
                <w:szCs w:val="24"/>
                <w:lang w:val="en-US"/>
              </w:rPr>
              <w:t>respins</w:t>
            </w:r>
            <w:proofErr w:type="spellEnd"/>
            <w:r w:rsidR="00595161" w:rsidRPr="00DC0F95">
              <w:rPr>
                <w:rFonts w:ascii="Trebuchet MS" w:hAnsi="Trebuchet MS"/>
                <w:sz w:val="24"/>
                <w:szCs w:val="24"/>
                <w:lang w:val="en-US"/>
              </w:rPr>
              <w:t xml:space="preserve"> ca </w:t>
            </w:r>
            <w:proofErr w:type="spellStart"/>
            <w:r w:rsidR="00595161" w:rsidRPr="00DC0F95">
              <w:rPr>
                <w:rFonts w:ascii="Trebuchet MS" w:hAnsi="Trebuchet MS"/>
                <w:sz w:val="24"/>
                <w:szCs w:val="24"/>
                <w:lang w:val="en-US"/>
              </w:rPr>
              <w:t>fiind</w:t>
            </w:r>
            <w:proofErr w:type="spellEnd"/>
            <w:r w:rsidR="00595161" w:rsidRPr="00DC0F95">
              <w:rPr>
                <w:rFonts w:ascii="Trebuchet MS" w:hAnsi="Trebuchet MS"/>
                <w:sz w:val="24"/>
                <w:szCs w:val="24"/>
                <w:lang w:val="en-US"/>
              </w:rPr>
              <w:t xml:space="preserve"> </w:t>
            </w:r>
            <w:proofErr w:type="spellStart"/>
            <w:r w:rsidR="00595161" w:rsidRPr="00DC0F95">
              <w:rPr>
                <w:rFonts w:ascii="Trebuchet MS" w:hAnsi="Trebuchet MS"/>
                <w:sz w:val="24"/>
                <w:szCs w:val="24"/>
                <w:lang w:val="en-US"/>
              </w:rPr>
              <w:t>neeligibil</w:t>
            </w:r>
            <w:proofErr w:type="spellEnd"/>
            <w:r w:rsidR="00333930" w:rsidRPr="00DC0F95">
              <w:rPr>
                <w:rFonts w:ascii="Trebuchet MS" w:hAnsi="Trebuchet MS"/>
                <w:sz w:val="24"/>
                <w:szCs w:val="24"/>
                <w:lang w:val="en-US" w:eastAsia="ro-RO"/>
              </w:rPr>
              <w:t>,</w:t>
            </w:r>
            <w:r w:rsidR="00595161" w:rsidRPr="00DC0F95">
              <w:rPr>
                <w:rFonts w:ascii="Trebuchet MS" w:hAnsi="Trebuchet MS"/>
                <w:sz w:val="24"/>
                <w:szCs w:val="24"/>
                <w:lang w:val="en-US"/>
              </w:rPr>
              <w:t xml:space="preserve"> conform art.65, </w:t>
            </w:r>
            <w:proofErr w:type="spellStart"/>
            <w:r w:rsidR="00595161" w:rsidRPr="00DC0F95">
              <w:rPr>
                <w:rFonts w:ascii="Trebuchet MS" w:hAnsi="Trebuchet MS"/>
                <w:sz w:val="24"/>
                <w:szCs w:val="24"/>
                <w:lang w:val="en-US"/>
              </w:rPr>
              <w:t>alin</w:t>
            </w:r>
            <w:proofErr w:type="spellEnd"/>
            <w:r w:rsidR="00595161" w:rsidRPr="00DC0F95">
              <w:rPr>
                <w:rFonts w:ascii="Trebuchet MS" w:hAnsi="Trebuchet MS"/>
                <w:sz w:val="24"/>
                <w:szCs w:val="24"/>
                <w:lang w:val="en-US"/>
              </w:rPr>
              <w:t xml:space="preserve">.(6) </w:t>
            </w:r>
            <w:proofErr w:type="gramStart"/>
            <w:r w:rsidR="00595161" w:rsidRPr="00DC0F95">
              <w:rPr>
                <w:rFonts w:ascii="Trebuchet MS" w:hAnsi="Trebuchet MS"/>
                <w:sz w:val="24"/>
                <w:szCs w:val="24"/>
                <w:lang w:val="en-US"/>
              </w:rPr>
              <w:t>din</w:t>
            </w:r>
            <w:proofErr w:type="gramEnd"/>
            <w:r w:rsidR="00595161" w:rsidRPr="00DC0F95">
              <w:rPr>
                <w:rFonts w:ascii="Trebuchet MS" w:hAnsi="Trebuchet MS"/>
                <w:sz w:val="24"/>
                <w:szCs w:val="24"/>
                <w:lang w:val="en-US"/>
              </w:rPr>
              <w:t xml:space="preserve"> Reg. 1303/2013</w:t>
            </w:r>
            <w:r w:rsidR="007632C0" w:rsidRPr="00DC0F95">
              <w:rPr>
                <w:rFonts w:ascii="Trebuchet MS" w:eastAsia="Calibri" w:hAnsi="Trebuchet MS" w:cs="Arial"/>
                <w:sz w:val="24"/>
                <w:szCs w:val="24"/>
                <w:lang w:val="en-US" w:eastAsia="ro-RO"/>
              </w:rPr>
              <w:t>.</w:t>
            </w:r>
          </w:p>
        </w:tc>
        <w:tc>
          <w:tcPr>
            <w:tcW w:w="850" w:type="dxa"/>
          </w:tcPr>
          <w:p w14:paraId="06FA37F2" w14:textId="77777777" w:rsidR="00832918" w:rsidRPr="00DC0F95" w:rsidRDefault="00832918" w:rsidP="004D2B47">
            <w:pPr>
              <w:spacing w:after="0" w:line="240" w:lineRule="auto"/>
              <w:jc w:val="both"/>
              <w:rPr>
                <w:rFonts w:ascii="Trebuchet MS" w:hAnsi="Trebuchet MS"/>
                <w:color w:val="333333"/>
                <w:sz w:val="24"/>
                <w:szCs w:val="24"/>
              </w:rPr>
            </w:pPr>
          </w:p>
        </w:tc>
        <w:tc>
          <w:tcPr>
            <w:tcW w:w="2694" w:type="dxa"/>
          </w:tcPr>
          <w:p w14:paraId="4840F22A" w14:textId="77777777" w:rsidR="00832918" w:rsidRPr="00DC0F95" w:rsidRDefault="00832918" w:rsidP="004D2B47">
            <w:pPr>
              <w:spacing w:after="0" w:line="240" w:lineRule="auto"/>
              <w:jc w:val="both"/>
              <w:rPr>
                <w:rFonts w:ascii="Trebuchet MS" w:hAnsi="Trebuchet MS"/>
                <w:color w:val="333333"/>
                <w:sz w:val="24"/>
                <w:szCs w:val="24"/>
              </w:rPr>
            </w:pPr>
          </w:p>
        </w:tc>
        <w:tc>
          <w:tcPr>
            <w:tcW w:w="850" w:type="dxa"/>
            <w:shd w:val="clear" w:color="auto" w:fill="auto"/>
          </w:tcPr>
          <w:p w14:paraId="7E971862" w14:textId="77777777" w:rsidR="00832918" w:rsidRPr="00DC0F95" w:rsidRDefault="00832918" w:rsidP="004D2B47">
            <w:pPr>
              <w:spacing w:after="0" w:line="240" w:lineRule="auto"/>
              <w:jc w:val="both"/>
              <w:rPr>
                <w:rFonts w:ascii="Trebuchet MS" w:hAnsi="Trebuchet MS"/>
                <w:color w:val="333333"/>
                <w:sz w:val="24"/>
                <w:szCs w:val="24"/>
              </w:rPr>
            </w:pPr>
          </w:p>
        </w:tc>
        <w:tc>
          <w:tcPr>
            <w:tcW w:w="2410" w:type="dxa"/>
            <w:shd w:val="clear" w:color="auto" w:fill="auto"/>
          </w:tcPr>
          <w:p w14:paraId="058F73B9" w14:textId="77777777" w:rsidR="00832918" w:rsidRPr="00DC0F95" w:rsidRDefault="00832918" w:rsidP="004D2B47">
            <w:pPr>
              <w:spacing w:after="0" w:line="240" w:lineRule="auto"/>
              <w:jc w:val="both"/>
              <w:rPr>
                <w:rFonts w:ascii="Trebuchet MS" w:hAnsi="Trebuchet MS"/>
                <w:color w:val="333333"/>
                <w:sz w:val="24"/>
                <w:szCs w:val="24"/>
              </w:rPr>
            </w:pPr>
          </w:p>
        </w:tc>
      </w:tr>
      <w:tr w:rsidR="00832918" w:rsidRPr="00DC0F95" w14:paraId="1CD7A2FA" w14:textId="77777777" w:rsidTr="008C10BC">
        <w:tc>
          <w:tcPr>
            <w:tcW w:w="3085" w:type="dxa"/>
          </w:tcPr>
          <w:p w14:paraId="2A457396" w14:textId="1E161B89" w:rsidR="009B7779" w:rsidRPr="00DC0F95" w:rsidRDefault="00832918" w:rsidP="004D2B47">
            <w:pPr>
              <w:spacing w:after="0" w:line="240" w:lineRule="auto"/>
              <w:jc w:val="both"/>
              <w:rPr>
                <w:rFonts w:ascii="Trebuchet MS" w:hAnsi="Trebuchet MS"/>
                <w:color w:val="333333"/>
                <w:sz w:val="24"/>
                <w:szCs w:val="24"/>
              </w:rPr>
            </w:pPr>
            <w:r w:rsidRPr="00DC0F95">
              <w:rPr>
                <w:rFonts w:ascii="Trebuchet MS" w:hAnsi="Trebuchet MS"/>
                <w:sz w:val="24"/>
                <w:szCs w:val="24"/>
              </w:rPr>
              <w:t xml:space="preserve">Activitățile din proiectul propus spre finanțare demarate anterior depunerii cererii de finanțare respectă </w:t>
            </w:r>
            <w:r w:rsidRPr="00DC0F95">
              <w:rPr>
                <w:rFonts w:ascii="Trebuchet MS" w:hAnsi="Trebuchet MS"/>
                <w:sz w:val="24"/>
                <w:szCs w:val="24"/>
              </w:rPr>
              <w:lastRenderedPageBreak/>
              <w:t>prevederile legislației naționale aplicabile (art.125, alin 3, lit. (e) din Reg. CE nr. 1303/2013)</w:t>
            </w:r>
          </w:p>
        </w:tc>
        <w:tc>
          <w:tcPr>
            <w:tcW w:w="5812" w:type="dxa"/>
          </w:tcPr>
          <w:p w14:paraId="4FF3689E" w14:textId="4B63B72E" w:rsidR="00333930" w:rsidRPr="00DC0F95" w:rsidRDefault="00832918" w:rsidP="004D2B47">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lastRenderedPageBreak/>
              <w:t xml:space="preserve">Se verifică </w:t>
            </w:r>
            <w:r w:rsidR="00333930" w:rsidRPr="00DC0F95">
              <w:rPr>
                <w:rFonts w:ascii="Trebuchet MS" w:hAnsi="Trebuchet MS"/>
                <w:sz w:val="24"/>
                <w:szCs w:val="24"/>
              </w:rPr>
              <w:t>declarația</w:t>
            </w:r>
            <w:r w:rsidR="003A54F2" w:rsidRPr="00DC0F95">
              <w:rPr>
                <w:rFonts w:ascii="Trebuchet MS" w:hAnsi="Trebuchet MS"/>
                <w:sz w:val="24"/>
                <w:szCs w:val="24"/>
              </w:rPr>
              <w:t xml:space="preserve"> de angajament și eligibilitate</w:t>
            </w:r>
            <w:r w:rsidR="00333930" w:rsidRPr="00DC0F95">
              <w:rPr>
                <w:rFonts w:ascii="Trebuchet MS" w:hAnsi="Trebuchet MS"/>
                <w:sz w:val="24"/>
                <w:szCs w:val="24"/>
              </w:rPr>
              <w:t xml:space="preserve"> </w:t>
            </w:r>
            <w:r w:rsidR="007632C0" w:rsidRPr="00DC0F95">
              <w:rPr>
                <w:rFonts w:ascii="Trebuchet MS" w:hAnsi="Trebuchet MS"/>
                <w:sz w:val="24"/>
                <w:szCs w:val="24"/>
                <w:lang w:eastAsia="ro-RO"/>
              </w:rPr>
              <w:t xml:space="preserve">atașată </w:t>
            </w:r>
            <w:r w:rsidR="00B133CF" w:rsidRPr="00DC0F95">
              <w:rPr>
                <w:rFonts w:ascii="Trebuchet MS" w:hAnsi="Trebuchet MS"/>
                <w:sz w:val="24"/>
                <w:szCs w:val="24"/>
              </w:rPr>
              <w:t xml:space="preserve">de </w:t>
            </w:r>
            <w:r w:rsidR="007632C0" w:rsidRPr="00DC0F95">
              <w:rPr>
                <w:rFonts w:ascii="Trebuchet MS" w:hAnsi="Trebuchet MS"/>
                <w:sz w:val="24"/>
                <w:szCs w:val="24"/>
                <w:lang w:eastAsia="ro-RO"/>
              </w:rPr>
              <w:t>solicitant</w:t>
            </w:r>
            <w:r w:rsidR="00D1082A" w:rsidRPr="00DC0F95">
              <w:rPr>
                <w:rFonts w:ascii="Trebuchet MS" w:hAnsi="Trebuchet MS"/>
                <w:sz w:val="24"/>
                <w:szCs w:val="24"/>
                <w:lang w:eastAsia="ro-RO"/>
              </w:rPr>
              <w:t xml:space="preserve">. </w:t>
            </w:r>
          </w:p>
          <w:p w14:paraId="45700D52" w14:textId="1DB5510F" w:rsidR="00832918" w:rsidRPr="00DC0F95" w:rsidRDefault="00832918" w:rsidP="004D2B47">
            <w:pPr>
              <w:spacing w:after="0" w:line="240" w:lineRule="auto"/>
              <w:jc w:val="both"/>
              <w:rPr>
                <w:rFonts w:ascii="Trebuchet MS" w:hAnsi="Trebuchet MS"/>
                <w:sz w:val="24"/>
                <w:szCs w:val="24"/>
              </w:rPr>
            </w:pPr>
          </w:p>
        </w:tc>
        <w:tc>
          <w:tcPr>
            <w:tcW w:w="850" w:type="dxa"/>
          </w:tcPr>
          <w:p w14:paraId="76BBD5BB" w14:textId="77777777" w:rsidR="00832918" w:rsidRPr="00DC0F95" w:rsidRDefault="00832918" w:rsidP="004D2B47">
            <w:pPr>
              <w:spacing w:after="0" w:line="240" w:lineRule="auto"/>
              <w:jc w:val="both"/>
              <w:rPr>
                <w:rFonts w:ascii="Trebuchet MS" w:hAnsi="Trebuchet MS"/>
                <w:color w:val="333333"/>
                <w:sz w:val="24"/>
                <w:szCs w:val="24"/>
              </w:rPr>
            </w:pPr>
          </w:p>
        </w:tc>
        <w:tc>
          <w:tcPr>
            <w:tcW w:w="2694" w:type="dxa"/>
          </w:tcPr>
          <w:p w14:paraId="1F036A0F" w14:textId="77777777" w:rsidR="00832918" w:rsidRPr="00DC0F95" w:rsidRDefault="00832918" w:rsidP="004D2B47">
            <w:pPr>
              <w:spacing w:after="0" w:line="240" w:lineRule="auto"/>
              <w:jc w:val="both"/>
              <w:rPr>
                <w:rFonts w:ascii="Trebuchet MS" w:hAnsi="Trebuchet MS"/>
                <w:color w:val="333333"/>
                <w:sz w:val="24"/>
                <w:szCs w:val="24"/>
              </w:rPr>
            </w:pPr>
          </w:p>
        </w:tc>
        <w:tc>
          <w:tcPr>
            <w:tcW w:w="850" w:type="dxa"/>
            <w:shd w:val="clear" w:color="auto" w:fill="auto"/>
          </w:tcPr>
          <w:p w14:paraId="6108967E" w14:textId="77777777" w:rsidR="00832918" w:rsidRPr="00DC0F95" w:rsidRDefault="00832918" w:rsidP="004D2B47">
            <w:pPr>
              <w:spacing w:after="0" w:line="240" w:lineRule="auto"/>
              <w:jc w:val="both"/>
              <w:rPr>
                <w:rFonts w:ascii="Trebuchet MS" w:hAnsi="Trebuchet MS"/>
                <w:color w:val="333333"/>
                <w:sz w:val="24"/>
                <w:szCs w:val="24"/>
              </w:rPr>
            </w:pPr>
          </w:p>
        </w:tc>
        <w:tc>
          <w:tcPr>
            <w:tcW w:w="2410" w:type="dxa"/>
            <w:shd w:val="clear" w:color="auto" w:fill="auto"/>
          </w:tcPr>
          <w:p w14:paraId="21823FD5" w14:textId="77777777" w:rsidR="00832918" w:rsidRPr="00DC0F95" w:rsidRDefault="00832918" w:rsidP="004D2B47">
            <w:pPr>
              <w:spacing w:after="0" w:line="240" w:lineRule="auto"/>
              <w:jc w:val="both"/>
              <w:rPr>
                <w:rFonts w:ascii="Trebuchet MS" w:hAnsi="Trebuchet MS"/>
                <w:color w:val="333333"/>
                <w:sz w:val="24"/>
                <w:szCs w:val="24"/>
              </w:rPr>
            </w:pPr>
          </w:p>
        </w:tc>
      </w:tr>
      <w:tr w:rsidR="00832918" w:rsidRPr="00DC0F95" w14:paraId="5ADE7240" w14:textId="77777777" w:rsidTr="008C10BC">
        <w:tc>
          <w:tcPr>
            <w:tcW w:w="3085" w:type="dxa"/>
          </w:tcPr>
          <w:p w14:paraId="17940712" w14:textId="4B7740F8" w:rsidR="00832918" w:rsidRPr="00DC0F95" w:rsidRDefault="00832918" w:rsidP="004D2B47">
            <w:pPr>
              <w:spacing w:after="0" w:line="240" w:lineRule="auto"/>
              <w:jc w:val="both"/>
              <w:rPr>
                <w:rFonts w:ascii="Trebuchet MS" w:hAnsi="Trebuchet MS"/>
                <w:sz w:val="24"/>
                <w:szCs w:val="24"/>
              </w:rPr>
            </w:pPr>
            <w:r w:rsidRPr="00DC0F95">
              <w:rPr>
                <w:rFonts w:ascii="Trebuchet MS" w:hAnsi="Trebuchet MS"/>
                <w:sz w:val="24"/>
                <w:szCs w:val="24"/>
              </w:rPr>
              <w:lastRenderedPageBreak/>
              <w:t xml:space="preserve">Proiectul va fi implementat </w:t>
            </w:r>
            <w:r w:rsidR="007632C0" w:rsidRPr="00DC0F95">
              <w:rPr>
                <w:rFonts w:ascii="Trebuchet MS" w:eastAsia="Times New Roman" w:hAnsi="Trebuchet MS" w:cs="Times New Roman"/>
                <w:sz w:val="24"/>
                <w:szCs w:val="24"/>
              </w:rPr>
              <w:t>în</w:t>
            </w:r>
            <w:r w:rsidRPr="00DC0F95">
              <w:rPr>
                <w:rFonts w:ascii="Trebuchet MS" w:hAnsi="Trebuchet MS"/>
                <w:sz w:val="24"/>
                <w:szCs w:val="24"/>
              </w:rPr>
              <w:t xml:space="preserve"> conformitate cu politicile UE şi naţionale:</w:t>
            </w:r>
          </w:p>
          <w:p w14:paraId="41195680" w14:textId="39043B18" w:rsidR="00832918" w:rsidRPr="00DC0F95" w:rsidRDefault="00832918" w:rsidP="00614004">
            <w:pPr>
              <w:numPr>
                <w:ilvl w:val="0"/>
                <w:numId w:val="13"/>
              </w:numPr>
              <w:spacing w:before="120" w:after="0" w:line="240" w:lineRule="auto"/>
              <w:contextualSpacing/>
              <w:jc w:val="both"/>
              <w:rPr>
                <w:rFonts w:ascii="Trebuchet MS" w:hAnsi="Trebuchet MS"/>
                <w:sz w:val="24"/>
                <w:szCs w:val="24"/>
              </w:rPr>
            </w:pPr>
            <w:r w:rsidRPr="00DC0F95">
              <w:rPr>
                <w:rFonts w:ascii="Trebuchet MS" w:hAnsi="Trebuchet MS"/>
                <w:sz w:val="24"/>
                <w:szCs w:val="24"/>
              </w:rPr>
              <w:t xml:space="preserve">Informare </w:t>
            </w:r>
            <w:r w:rsidR="007632C0" w:rsidRPr="00DC0F95">
              <w:rPr>
                <w:rFonts w:ascii="Trebuchet MS" w:eastAsia="Times New Roman" w:hAnsi="Trebuchet MS" w:cs="Times New Roman"/>
                <w:sz w:val="24"/>
                <w:szCs w:val="24"/>
              </w:rPr>
              <w:t>şi</w:t>
            </w:r>
            <w:r w:rsidRPr="00DC0F95">
              <w:rPr>
                <w:rFonts w:ascii="Trebuchet MS" w:hAnsi="Trebuchet MS"/>
                <w:sz w:val="24"/>
                <w:szCs w:val="24"/>
              </w:rPr>
              <w:t xml:space="preserve"> publicitate</w:t>
            </w:r>
          </w:p>
          <w:p w14:paraId="04184897" w14:textId="2DD66F1E" w:rsidR="00832918" w:rsidRPr="00DC0F95" w:rsidRDefault="00832918" w:rsidP="00614004">
            <w:pPr>
              <w:numPr>
                <w:ilvl w:val="0"/>
                <w:numId w:val="13"/>
              </w:numPr>
              <w:spacing w:before="120" w:after="0" w:line="240" w:lineRule="auto"/>
              <w:contextualSpacing/>
              <w:jc w:val="both"/>
              <w:rPr>
                <w:rFonts w:ascii="Trebuchet MS" w:hAnsi="Trebuchet MS"/>
                <w:sz w:val="24"/>
                <w:szCs w:val="24"/>
              </w:rPr>
            </w:pPr>
            <w:r w:rsidRPr="00DC0F95">
              <w:rPr>
                <w:rFonts w:ascii="Trebuchet MS" w:hAnsi="Trebuchet MS"/>
                <w:sz w:val="24"/>
                <w:szCs w:val="24"/>
              </w:rPr>
              <w:t>Dezvoltare durabilă</w:t>
            </w:r>
          </w:p>
          <w:p w14:paraId="32A58566" w14:textId="1671A3CC" w:rsidR="00832918" w:rsidRPr="00DC0F95" w:rsidRDefault="00832918" w:rsidP="00614004">
            <w:pPr>
              <w:numPr>
                <w:ilvl w:val="0"/>
                <w:numId w:val="13"/>
              </w:numPr>
              <w:spacing w:before="120" w:after="0" w:line="240" w:lineRule="auto"/>
              <w:contextualSpacing/>
              <w:jc w:val="both"/>
              <w:rPr>
                <w:rFonts w:ascii="Trebuchet MS" w:hAnsi="Trebuchet MS"/>
                <w:sz w:val="24"/>
                <w:szCs w:val="24"/>
              </w:rPr>
            </w:pPr>
            <w:r w:rsidRPr="00DC0F95">
              <w:rPr>
                <w:rFonts w:ascii="Trebuchet MS" w:hAnsi="Trebuchet MS"/>
                <w:sz w:val="24"/>
                <w:szCs w:val="24"/>
              </w:rPr>
              <w:t>Egalitate de șanse</w:t>
            </w:r>
          </w:p>
          <w:p w14:paraId="5E360B60" w14:textId="7C976C39" w:rsidR="00AF4BBB" w:rsidRPr="00DC0F95" w:rsidRDefault="00AF4BBB" w:rsidP="00614004">
            <w:pPr>
              <w:numPr>
                <w:ilvl w:val="0"/>
                <w:numId w:val="13"/>
              </w:numPr>
              <w:spacing w:before="120" w:after="0" w:line="240" w:lineRule="auto"/>
              <w:contextualSpacing/>
              <w:jc w:val="both"/>
              <w:rPr>
                <w:rFonts w:ascii="Trebuchet MS" w:hAnsi="Trebuchet MS"/>
                <w:sz w:val="24"/>
                <w:szCs w:val="24"/>
              </w:rPr>
            </w:pPr>
            <w:r w:rsidRPr="00DC0F95">
              <w:rPr>
                <w:rFonts w:ascii="Trebuchet MS" w:hAnsi="Trebuchet MS"/>
                <w:sz w:val="24"/>
                <w:szCs w:val="24"/>
              </w:rPr>
              <w:t>Parteneriat</w:t>
            </w:r>
          </w:p>
          <w:p w14:paraId="12FB6AE8" w14:textId="4A8A2090" w:rsidR="00832918" w:rsidRPr="00DC0F95" w:rsidRDefault="00333930" w:rsidP="004D2B47">
            <w:pPr>
              <w:spacing w:after="0" w:line="240" w:lineRule="auto"/>
              <w:ind w:left="720"/>
              <w:jc w:val="both"/>
              <w:rPr>
                <w:rFonts w:ascii="Trebuchet MS" w:hAnsi="Trebuchet MS"/>
                <w:color w:val="333333"/>
                <w:sz w:val="24"/>
                <w:szCs w:val="24"/>
              </w:rPr>
            </w:pPr>
            <w:r w:rsidRPr="00DC0F95">
              <w:rPr>
                <w:rFonts w:ascii="Trebuchet MS" w:hAnsi="Trebuchet MS"/>
                <w:sz w:val="24"/>
                <w:szCs w:val="24"/>
              </w:rPr>
              <w:t> </w:t>
            </w:r>
          </w:p>
        </w:tc>
        <w:tc>
          <w:tcPr>
            <w:tcW w:w="5812" w:type="dxa"/>
          </w:tcPr>
          <w:p w14:paraId="5240F962" w14:textId="77777777" w:rsidR="00832918" w:rsidRPr="00DC0F95" w:rsidRDefault="00832918" w:rsidP="004D2B47">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Se verifică următoarele:</w:t>
            </w:r>
          </w:p>
          <w:p w14:paraId="54CA5713" w14:textId="33648826" w:rsidR="00832918" w:rsidRPr="00DC0F95" w:rsidRDefault="00832918" w:rsidP="00614004">
            <w:pPr>
              <w:numPr>
                <w:ilvl w:val="0"/>
                <w:numId w:val="15"/>
              </w:numPr>
              <w:spacing w:before="120" w:after="0" w:line="240" w:lineRule="auto"/>
              <w:contextualSpacing/>
              <w:jc w:val="both"/>
              <w:rPr>
                <w:rFonts w:ascii="Trebuchet MS" w:hAnsi="Trebuchet MS"/>
                <w:sz w:val="24"/>
                <w:szCs w:val="24"/>
              </w:rPr>
            </w:pPr>
            <w:r w:rsidRPr="00DC0F95">
              <w:rPr>
                <w:rFonts w:ascii="Trebuchet MS" w:hAnsi="Trebuchet MS"/>
                <w:sz w:val="24"/>
                <w:szCs w:val="24"/>
              </w:rPr>
              <w:t>dacă sunt incluse măsurile minime de informare și publicitate specifice proiectului</w:t>
            </w:r>
            <w:r w:rsidR="00333930" w:rsidRPr="00DC0F95">
              <w:rPr>
                <w:rFonts w:ascii="Trebuchet MS" w:hAnsi="Trebuchet MS"/>
                <w:sz w:val="24"/>
                <w:szCs w:val="24"/>
              </w:rPr>
              <w:t>, (</w:t>
            </w:r>
            <w:r w:rsidR="007632C0" w:rsidRPr="00DC0F95">
              <w:rPr>
                <w:rFonts w:ascii="Trebuchet MS" w:eastAsia="Times New Roman" w:hAnsi="Trebuchet MS" w:cs="Times New Roman"/>
                <w:sz w:val="24"/>
                <w:szCs w:val="24"/>
              </w:rPr>
              <w:t xml:space="preserve">funcția </w:t>
            </w:r>
            <w:r w:rsidR="007632C0" w:rsidRPr="00DC0F95">
              <w:rPr>
                <w:rFonts w:ascii="Trebuchet MS" w:eastAsia="Times New Roman" w:hAnsi="Trebuchet MS" w:cs="Times New Roman"/>
                <w:i/>
                <w:sz w:val="24"/>
                <w:szCs w:val="24"/>
              </w:rPr>
              <w:t>Activități previzionate</w:t>
            </w:r>
            <w:r w:rsidR="007632C0" w:rsidRPr="00DC0F95">
              <w:rPr>
                <w:rFonts w:ascii="Trebuchet MS" w:eastAsia="Times New Roman" w:hAnsi="Trebuchet MS" w:cs="Times New Roman"/>
                <w:sz w:val="24"/>
                <w:szCs w:val="24"/>
              </w:rPr>
              <w:t xml:space="preserve"> pentru care se solicită finanțare nerambursabilă</w:t>
            </w:r>
            <w:r w:rsidRPr="00DC0F95">
              <w:rPr>
                <w:rFonts w:ascii="Trebuchet MS" w:hAnsi="Trebuchet MS"/>
                <w:sz w:val="24"/>
                <w:szCs w:val="24"/>
              </w:rPr>
              <w:t xml:space="preserve"> din cererea de finanțare)</w:t>
            </w:r>
          </w:p>
          <w:p w14:paraId="717B4B6A" w14:textId="3B5C584E" w:rsidR="00832918" w:rsidRPr="00DC0F95" w:rsidRDefault="00832918" w:rsidP="00614004">
            <w:pPr>
              <w:numPr>
                <w:ilvl w:val="0"/>
                <w:numId w:val="15"/>
              </w:numPr>
              <w:spacing w:before="120" w:after="0" w:line="240" w:lineRule="auto"/>
              <w:contextualSpacing/>
              <w:jc w:val="both"/>
              <w:rPr>
                <w:rFonts w:ascii="Trebuchet MS" w:hAnsi="Trebuchet MS"/>
                <w:sz w:val="24"/>
                <w:szCs w:val="24"/>
              </w:rPr>
            </w:pPr>
            <w:r w:rsidRPr="00DC0F95">
              <w:rPr>
                <w:rFonts w:ascii="Trebuchet MS" w:hAnsi="Trebuchet MS"/>
                <w:sz w:val="24"/>
                <w:szCs w:val="24"/>
              </w:rPr>
              <w:t xml:space="preserve">dacă sunt prevăzute măsuri minime pentru asigurarea unei dezvoltări durabile, </w:t>
            </w:r>
            <w:r w:rsidR="00333930" w:rsidRPr="00DC0F95">
              <w:rPr>
                <w:rFonts w:ascii="Trebuchet MS" w:hAnsi="Trebuchet MS"/>
                <w:sz w:val="24"/>
                <w:szCs w:val="24"/>
              </w:rPr>
              <w:t>(</w:t>
            </w:r>
            <w:r w:rsidR="007632C0" w:rsidRPr="00DC0F95">
              <w:rPr>
                <w:rFonts w:ascii="Trebuchet MS" w:eastAsia="Times New Roman" w:hAnsi="Trebuchet MS" w:cs="Times New Roman"/>
                <w:sz w:val="24"/>
                <w:szCs w:val="24"/>
              </w:rPr>
              <w:t xml:space="preserve">funcția </w:t>
            </w:r>
            <w:r w:rsidR="007632C0" w:rsidRPr="00DC0F95">
              <w:rPr>
                <w:rFonts w:ascii="Trebuchet MS" w:eastAsia="Times New Roman" w:hAnsi="Trebuchet MS" w:cs="Times New Roman"/>
                <w:i/>
                <w:sz w:val="24"/>
                <w:szCs w:val="24"/>
              </w:rPr>
              <w:t>Principii orizontale – Dezvoltare durabilă</w:t>
            </w:r>
            <w:r w:rsidR="007632C0" w:rsidRPr="00DC0F95">
              <w:rPr>
                <w:rFonts w:ascii="Trebuchet MS" w:eastAsia="Times New Roman" w:hAnsi="Trebuchet MS" w:cs="Times New Roman"/>
                <w:sz w:val="24"/>
                <w:szCs w:val="24"/>
              </w:rPr>
              <w:t xml:space="preserve">, secțiunea </w:t>
            </w:r>
            <w:r w:rsidR="007632C0" w:rsidRPr="00DC0F95">
              <w:rPr>
                <w:rFonts w:ascii="Trebuchet MS" w:eastAsia="Times New Roman" w:hAnsi="Trebuchet MS" w:cs="Times New Roman"/>
                <w:i/>
                <w:sz w:val="24"/>
                <w:szCs w:val="24"/>
              </w:rPr>
              <w:t>Utilizarea eficientă a resurselor</w:t>
            </w:r>
            <w:r w:rsidR="00EC3FCA" w:rsidRPr="00DC0F95">
              <w:rPr>
                <w:rFonts w:ascii="Trebuchet MS" w:eastAsia="Times New Roman" w:hAnsi="Trebuchet MS" w:cs="Times New Roman"/>
                <w:i/>
                <w:sz w:val="24"/>
                <w:szCs w:val="24"/>
              </w:rPr>
              <w:t xml:space="preserve"> </w:t>
            </w:r>
            <w:r w:rsidR="007632C0" w:rsidRPr="00DC0F95">
              <w:rPr>
                <w:rFonts w:ascii="Trebuchet MS" w:eastAsia="Times New Roman" w:hAnsi="Trebuchet MS" w:cs="Times New Roman"/>
                <w:sz w:val="24"/>
                <w:szCs w:val="24"/>
              </w:rPr>
              <w:t>din</w:t>
            </w:r>
            <w:r w:rsidRPr="00DC0F95">
              <w:rPr>
                <w:rFonts w:ascii="Trebuchet MS" w:hAnsi="Trebuchet MS"/>
                <w:sz w:val="24"/>
                <w:szCs w:val="24"/>
              </w:rPr>
              <w:t xml:space="preserve"> cererea de finanțare)</w:t>
            </w:r>
          </w:p>
          <w:p w14:paraId="581FBDD8" w14:textId="064F1CE8" w:rsidR="009B7779" w:rsidRPr="00DC0F95" w:rsidRDefault="00832918" w:rsidP="00614004">
            <w:pPr>
              <w:numPr>
                <w:ilvl w:val="0"/>
                <w:numId w:val="15"/>
              </w:numPr>
              <w:spacing w:before="120" w:after="0" w:line="240" w:lineRule="auto"/>
              <w:contextualSpacing/>
              <w:jc w:val="both"/>
              <w:rPr>
                <w:rFonts w:ascii="Trebuchet MS" w:hAnsi="Trebuchet MS"/>
                <w:color w:val="333333"/>
                <w:sz w:val="24"/>
                <w:szCs w:val="24"/>
              </w:rPr>
            </w:pPr>
            <w:r w:rsidRPr="00DC0F95">
              <w:rPr>
                <w:rFonts w:ascii="Trebuchet MS" w:hAnsi="Trebuchet MS"/>
                <w:sz w:val="24"/>
                <w:szCs w:val="24"/>
              </w:rPr>
              <w:t xml:space="preserve">dacă sunt prevăzute măsuri minime pentru asigurarea egalității de șanse, </w:t>
            </w:r>
            <w:r w:rsidR="00333930" w:rsidRPr="00DC0F95">
              <w:rPr>
                <w:rFonts w:ascii="Trebuchet MS" w:hAnsi="Trebuchet MS"/>
                <w:sz w:val="24"/>
                <w:szCs w:val="24"/>
              </w:rPr>
              <w:t>(</w:t>
            </w:r>
            <w:r w:rsidR="007632C0" w:rsidRPr="00DC0F95">
              <w:rPr>
                <w:rFonts w:ascii="Trebuchet MS" w:eastAsia="Times New Roman" w:hAnsi="Trebuchet MS" w:cs="Times New Roman"/>
                <w:sz w:val="24"/>
                <w:szCs w:val="24"/>
              </w:rPr>
              <w:t xml:space="preserve">funcția </w:t>
            </w:r>
            <w:r w:rsidR="007632C0" w:rsidRPr="00DC0F95">
              <w:rPr>
                <w:rFonts w:ascii="Trebuchet MS" w:eastAsia="Times New Roman" w:hAnsi="Trebuchet MS" w:cs="Times New Roman"/>
                <w:i/>
                <w:sz w:val="24"/>
                <w:szCs w:val="24"/>
              </w:rPr>
              <w:t>Principii orizontale – Egalitate de șanse</w:t>
            </w:r>
            <w:r w:rsidR="007632C0" w:rsidRPr="00DC0F95">
              <w:rPr>
                <w:rFonts w:ascii="Trebuchet MS" w:eastAsia="Times New Roman" w:hAnsi="Trebuchet MS" w:cs="Times New Roman"/>
                <w:sz w:val="24"/>
                <w:szCs w:val="24"/>
              </w:rPr>
              <w:t xml:space="preserve">, secțiunile </w:t>
            </w:r>
            <w:r w:rsidR="007632C0" w:rsidRPr="00DC0F95">
              <w:rPr>
                <w:rFonts w:ascii="Trebuchet MS" w:eastAsia="Times New Roman" w:hAnsi="Trebuchet MS" w:cs="Times New Roman"/>
                <w:i/>
                <w:sz w:val="24"/>
                <w:szCs w:val="24"/>
              </w:rPr>
              <w:t>Egalitate de gen, Nediscriminare, Accesibilitate pentru persoanele cu dizabilități</w:t>
            </w:r>
            <w:r w:rsidR="00EC3FCA" w:rsidRPr="00DC0F95">
              <w:rPr>
                <w:rFonts w:ascii="Trebuchet MS" w:eastAsia="Times New Roman" w:hAnsi="Trebuchet MS" w:cs="Times New Roman"/>
                <w:i/>
                <w:sz w:val="24"/>
                <w:szCs w:val="24"/>
              </w:rPr>
              <w:t xml:space="preserve"> </w:t>
            </w:r>
            <w:r w:rsidR="007632C0" w:rsidRPr="00DC0F95">
              <w:rPr>
                <w:rFonts w:ascii="Trebuchet MS" w:eastAsia="Times New Roman" w:hAnsi="Trebuchet MS" w:cs="Times New Roman"/>
                <w:sz w:val="24"/>
                <w:szCs w:val="24"/>
              </w:rPr>
              <w:t>din</w:t>
            </w:r>
            <w:r w:rsidRPr="00DC0F95">
              <w:rPr>
                <w:rFonts w:ascii="Trebuchet MS" w:hAnsi="Trebuchet MS"/>
                <w:sz w:val="24"/>
                <w:szCs w:val="24"/>
              </w:rPr>
              <w:t xml:space="preserve"> cererea de finanțare)</w:t>
            </w:r>
          </w:p>
          <w:p w14:paraId="39A44F97" w14:textId="77777777" w:rsidR="00AF4BBB" w:rsidRPr="00DC0F95" w:rsidRDefault="00AF4BBB" w:rsidP="00614004">
            <w:pPr>
              <w:numPr>
                <w:ilvl w:val="0"/>
                <w:numId w:val="15"/>
              </w:numPr>
              <w:spacing w:before="120" w:after="0" w:line="240" w:lineRule="auto"/>
              <w:contextualSpacing/>
              <w:jc w:val="both"/>
              <w:rPr>
                <w:rFonts w:ascii="Trebuchet MS" w:hAnsi="Trebuchet MS"/>
                <w:color w:val="333333"/>
                <w:sz w:val="24"/>
                <w:szCs w:val="24"/>
              </w:rPr>
            </w:pPr>
            <w:r w:rsidRPr="00DC0F95">
              <w:rPr>
                <w:rFonts w:ascii="Trebuchet MS" w:hAnsi="Trebuchet MS"/>
                <w:sz w:val="24"/>
                <w:szCs w:val="24"/>
              </w:rPr>
              <w:t>în cazul proiectelor depuse în parteneriat, se verifică:</w:t>
            </w:r>
          </w:p>
          <w:p w14:paraId="365FA69A" w14:textId="77777777" w:rsidR="00AF4BBB" w:rsidRPr="00DC0F95"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szCs w:val="24"/>
              </w:rPr>
            </w:pPr>
            <w:r w:rsidRPr="00DC0F95">
              <w:rPr>
                <w:rFonts w:ascii="Trebuchet MS" w:eastAsiaTheme="minorHAnsi" w:hAnsi="Trebuchet MS"/>
                <w:sz w:val="24"/>
                <w:szCs w:val="24"/>
              </w:rPr>
              <w:t xml:space="preserve">publicarea de către lider pe pagina proprie de internet a intenției de a stabili un parteneriat cu entități private în vederea </w:t>
            </w:r>
            <w:r w:rsidRPr="00DC0F95">
              <w:rPr>
                <w:rFonts w:ascii="Trebuchet MS" w:eastAsiaTheme="minorHAnsi" w:hAnsi="Trebuchet MS"/>
                <w:sz w:val="24"/>
                <w:szCs w:val="24"/>
              </w:rPr>
              <w:lastRenderedPageBreak/>
              <w:t>implementării unui proiect finanțat din fonduri europene, menționând totodată principalele activități ale proiectului, bugetul, precum și condițiile minime pe care trebuie să le îndeplinească partenerii</w:t>
            </w:r>
          </w:p>
          <w:p w14:paraId="24D59CCF" w14:textId="40A40FAA" w:rsidR="00AF4BBB" w:rsidRPr="00DC0F95"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szCs w:val="24"/>
              </w:rPr>
            </w:pPr>
            <w:r w:rsidRPr="00DC0F95">
              <w:rPr>
                <w:rFonts w:ascii="Trebuchet MS" w:eastAsiaTheme="minorHAnsi" w:hAnsi="Trebuchet MS"/>
                <w:sz w:val="24"/>
                <w:szCs w:val="24"/>
              </w:rPr>
              <w:t>selectarea de către lider a uneia sau mai multor dintre entitățile private care au răspuns anunțului public în baza unor criterii transparente;</w:t>
            </w:r>
          </w:p>
          <w:p w14:paraId="7FA2DFD2" w14:textId="1D7D2DC5" w:rsidR="00AF4BBB" w:rsidRPr="00DC0F95" w:rsidRDefault="00AF4BBB" w:rsidP="00614004">
            <w:pPr>
              <w:pStyle w:val="ListParagraph"/>
              <w:numPr>
                <w:ilvl w:val="0"/>
                <w:numId w:val="16"/>
              </w:numPr>
              <w:spacing w:before="120" w:after="0" w:line="240" w:lineRule="auto"/>
              <w:ind w:left="884" w:hanging="164"/>
              <w:jc w:val="both"/>
              <w:rPr>
                <w:rFonts w:ascii="Trebuchet MS" w:eastAsiaTheme="minorHAnsi" w:hAnsi="Trebuchet MS"/>
                <w:sz w:val="24"/>
                <w:szCs w:val="24"/>
              </w:rPr>
            </w:pPr>
            <w:r w:rsidRPr="00DC0F95">
              <w:rPr>
                <w:rFonts w:ascii="Trebuchet MS" w:eastAsiaTheme="minorHAnsi" w:hAnsi="Trebuchet MS"/>
                <w:sz w:val="24"/>
                <w:szCs w:val="24"/>
              </w:rPr>
              <w:t>dacă organizația/organizațiile selectate are/au domenii de activitate în concordanță cu obiectivele specifice ale proiectului;</w:t>
            </w:r>
          </w:p>
          <w:p w14:paraId="1F8B164A" w14:textId="77777777" w:rsidR="00AF4BBB" w:rsidRPr="00DC0F95" w:rsidRDefault="00AF4BBB" w:rsidP="00614004">
            <w:pPr>
              <w:pStyle w:val="ListParagraph"/>
              <w:numPr>
                <w:ilvl w:val="0"/>
                <w:numId w:val="16"/>
              </w:numPr>
              <w:spacing w:before="120" w:after="0" w:line="240" w:lineRule="auto"/>
              <w:ind w:left="884" w:hanging="164"/>
              <w:jc w:val="both"/>
              <w:rPr>
                <w:rFonts w:ascii="Trebuchet MS" w:eastAsiaTheme="minorHAnsi" w:hAnsi="Trebuchet MS"/>
                <w:color w:val="333333"/>
                <w:sz w:val="24"/>
                <w:szCs w:val="24"/>
              </w:rPr>
            </w:pPr>
            <w:r w:rsidRPr="00DC0F95">
              <w:rPr>
                <w:rFonts w:ascii="Trebuchet MS" w:eastAsiaTheme="minorHAnsi" w:hAnsi="Trebuchet MS"/>
                <w:sz w:val="24"/>
                <w:szCs w:val="24"/>
              </w:rPr>
              <w:t>respectarea în procesul de selecție a partenerului/partenerilor a principiului utilizării eficiente a fondurilor publice.</w:t>
            </w:r>
          </w:p>
          <w:p w14:paraId="220927B5" w14:textId="64047BB1" w:rsidR="00AF4BBB" w:rsidRPr="00DC0F95" w:rsidRDefault="00304D88" w:rsidP="00614004">
            <w:pPr>
              <w:spacing w:before="120" w:after="0" w:line="240" w:lineRule="auto"/>
              <w:ind w:left="720"/>
              <w:jc w:val="both"/>
              <w:rPr>
                <w:rFonts w:ascii="Trebuchet MS" w:hAnsi="Trebuchet MS"/>
                <w:color w:val="333333"/>
                <w:sz w:val="24"/>
                <w:szCs w:val="24"/>
              </w:rPr>
            </w:pPr>
            <w:r w:rsidRPr="00DC0F95">
              <w:rPr>
                <w:rFonts w:ascii="Trebuchet MS" w:hAnsi="Trebuchet MS"/>
                <w:sz w:val="24"/>
                <w:szCs w:val="24"/>
              </w:rPr>
              <w:t xml:space="preserve">Punctul i se verifică pe pagina de internet a liderului, iar celelalte se verifică în </w:t>
            </w:r>
            <w:r w:rsidRPr="00DC0F95">
              <w:rPr>
                <w:rFonts w:ascii="Trebuchet MS" w:hAnsi="Trebuchet MS"/>
                <w:sz w:val="24"/>
                <w:szCs w:val="24"/>
                <w:highlight w:val="cyan"/>
              </w:rPr>
              <w:t>raportul procedurii de selecți</w:t>
            </w:r>
            <w:r w:rsidR="00D00C78" w:rsidRPr="00DC0F95">
              <w:rPr>
                <w:rFonts w:ascii="Trebuchet MS" w:hAnsi="Trebuchet MS"/>
                <w:sz w:val="24"/>
                <w:szCs w:val="24"/>
                <w:highlight w:val="cyan"/>
              </w:rPr>
              <w:t>e (</w:t>
            </w:r>
            <w:r w:rsidR="00D00C78" w:rsidRPr="00DC0F95">
              <w:rPr>
                <w:rFonts w:ascii="Trebuchet MS" w:hAnsi="Trebuchet MS"/>
                <w:sz w:val="24"/>
                <w:szCs w:val="24"/>
              </w:rPr>
              <w:t>Raportul privind selecția partenerului/partenerilor, atașat funcției Solicitant)</w:t>
            </w:r>
            <w:r w:rsidRPr="00DC0F95">
              <w:rPr>
                <w:rFonts w:ascii="Trebuchet MS" w:hAnsi="Trebuchet MS"/>
                <w:sz w:val="24"/>
                <w:szCs w:val="24"/>
                <w:highlight w:val="cyan"/>
              </w:rPr>
              <w:t>.</w:t>
            </w:r>
          </w:p>
        </w:tc>
        <w:tc>
          <w:tcPr>
            <w:tcW w:w="850" w:type="dxa"/>
          </w:tcPr>
          <w:p w14:paraId="54450A84" w14:textId="77777777" w:rsidR="00832918" w:rsidRPr="00DC0F95" w:rsidRDefault="00832918" w:rsidP="004D2B47">
            <w:pPr>
              <w:spacing w:after="0" w:line="240" w:lineRule="auto"/>
              <w:jc w:val="both"/>
              <w:rPr>
                <w:rFonts w:ascii="Trebuchet MS" w:hAnsi="Trebuchet MS"/>
                <w:color w:val="333333"/>
                <w:sz w:val="24"/>
                <w:szCs w:val="24"/>
              </w:rPr>
            </w:pPr>
          </w:p>
        </w:tc>
        <w:tc>
          <w:tcPr>
            <w:tcW w:w="2694" w:type="dxa"/>
          </w:tcPr>
          <w:p w14:paraId="77B159E5" w14:textId="77777777" w:rsidR="00832918" w:rsidRPr="00DC0F95" w:rsidRDefault="00832918" w:rsidP="004D2B47">
            <w:pPr>
              <w:spacing w:after="0" w:line="240" w:lineRule="auto"/>
              <w:jc w:val="both"/>
              <w:rPr>
                <w:rFonts w:ascii="Trebuchet MS" w:hAnsi="Trebuchet MS"/>
                <w:color w:val="333333"/>
                <w:sz w:val="24"/>
                <w:szCs w:val="24"/>
              </w:rPr>
            </w:pPr>
          </w:p>
        </w:tc>
        <w:tc>
          <w:tcPr>
            <w:tcW w:w="850" w:type="dxa"/>
            <w:shd w:val="clear" w:color="auto" w:fill="auto"/>
          </w:tcPr>
          <w:p w14:paraId="69D28E44" w14:textId="77777777" w:rsidR="00832918" w:rsidRPr="00DC0F95" w:rsidRDefault="00832918" w:rsidP="004D2B47">
            <w:pPr>
              <w:spacing w:after="0" w:line="240" w:lineRule="auto"/>
              <w:jc w:val="both"/>
              <w:rPr>
                <w:rFonts w:ascii="Trebuchet MS" w:hAnsi="Trebuchet MS"/>
                <w:color w:val="333333"/>
                <w:sz w:val="24"/>
                <w:szCs w:val="24"/>
              </w:rPr>
            </w:pPr>
          </w:p>
        </w:tc>
        <w:tc>
          <w:tcPr>
            <w:tcW w:w="2410" w:type="dxa"/>
            <w:shd w:val="clear" w:color="auto" w:fill="auto"/>
          </w:tcPr>
          <w:p w14:paraId="4DA8AC15" w14:textId="77777777" w:rsidR="00832918" w:rsidRPr="00DC0F95" w:rsidRDefault="00832918" w:rsidP="004D2B47">
            <w:pPr>
              <w:spacing w:after="0" w:line="240" w:lineRule="auto"/>
              <w:jc w:val="both"/>
              <w:rPr>
                <w:rFonts w:ascii="Trebuchet MS" w:hAnsi="Trebuchet MS"/>
                <w:color w:val="333333"/>
                <w:sz w:val="24"/>
                <w:szCs w:val="24"/>
              </w:rPr>
            </w:pPr>
          </w:p>
        </w:tc>
      </w:tr>
      <w:tr w:rsidR="00D970FE" w:rsidRPr="00DC0F95" w14:paraId="1F81BC5D" w14:textId="14D808C7" w:rsidTr="008C10BC">
        <w:tc>
          <w:tcPr>
            <w:tcW w:w="3085" w:type="dxa"/>
            <w:shd w:val="clear" w:color="auto" w:fill="auto"/>
          </w:tcPr>
          <w:p w14:paraId="292BF0CB" w14:textId="02E334E8" w:rsidR="00D970FE" w:rsidRPr="00DC0F95" w:rsidRDefault="00333930" w:rsidP="004D2B47">
            <w:pPr>
              <w:spacing w:after="0" w:line="240" w:lineRule="auto"/>
              <w:ind w:left="72"/>
              <w:jc w:val="both"/>
              <w:rPr>
                <w:rFonts w:ascii="Trebuchet MS" w:hAnsi="Trebuchet MS"/>
                <w:color w:val="333333"/>
                <w:sz w:val="24"/>
                <w:szCs w:val="24"/>
              </w:rPr>
            </w:pPr>
            <w:r w:rsidRPr="00DC0F95">
              <w:rPr>
                <w:rFonts w:ascii="Trebuchet MS" w:hAnsi="Trebuchet MS"/>
                <w:sz w:val="24"/>
                <w:szCs w:val="24"/>
              </w:rPr>
              <w:lastRenderedPageBreak/>
              <w:t>Proiectul se adresează unui grup ţintă relevant pentru acțiunea respectivă, așa cum este descrisă în POAT</w:t>
            </w:r>
          </w:p>
        </w:tc>
        <w:tc>
          <w:tcPr>
            <w:tcW w:w="5812" w:type="dxa"/>
            <w:shd w:val="clear" w:color="auto" w:fill="auto"/>
          </w:tcPr>
          <w:p w14:paraId="15C16B8C" w14:textId="66AC316E" w:rsidR="00D970FE" w:rsidRPr="00DC0F95" w:rsidRDefault="00333930" w:rsidP="004D2B47">
            <w:pPr>
              <w:spacing w:after="0" w:line="240" w:lineRule="auto"/>
              <w:jc w:val="both"/>
              <w:rPr>
                <w:rFonts w:ascii="Trebuchet MS" w:eastAsia="Times New Roman" w:hAnsi="Trebuchet MS" w:cs="Times New Roman"/>
                <w:color w:val="333333"/>
                <w:sz w:val="24"/>
                <w:szCs w:val="24"/>
              </w:rPr>
            </w:pPr>
            <w:r w:rsidRPr="00DC0F95">
              <w:rPr>
                <w:rFonts w:ascii="Trebuchet MS" w:hAnsi="Trebuchet MS"/>
                <w:sz w:val="24"/>
                <w:szCs w:val="24"/>
              </w:rPr>
              <w:t xml:space="preserve">Grupul țintă de la </w:t>
            </w:r>
            <w:r w:rsidR="007632C0" w:rsidRPr="00DC0F95">
              <w:rPr>
                <w:rFonts w:ascii="Trebuchet MS" w:eastAsia="Times New Roman" w:hAnsi="Trebuchet MS" w:cs="Times New Roman"/>
                <w:sz w:val="24"/>
                <w:szCs w:val="24"/>
                <w:lang w:eastAsia="ro-RO"/>
              </w:rPr>
              <w:t xml:space="preserve">funcția </w:t>
            </w:r>
            <w:r w:rsidR="007632C0" w:rsidRPr="00DC0F95">
              <w:rPr>
                <w:rFonts w:ascii="Trebuchet MS" w:eastAsia="Times New Roman" w:hAnsi="Trebuchet MS" w:cs="Times New Roman"/>
                <w:i/>
                <w:sz w:val="24"/>
                <w:szCs w:val="24"/>
                <w:lang w:eastAsia="ro-RO"/>
              </w:rPr>
              <w:t>Grup țintă</w:t>
            </w:r>
            <w:r w:rsidR="00000DF9" w:rsidRPr="00DC0F95">
              <w:rPr>
                <w:rFonts w:ascii="Trebuchet MS" w:eastAsia="Times New Roman" w:hAnsi="Trebuchet MS" w:cs="Times New Roman"/>
                <w:i/>
                <w:sz w:val="24"/>
                <w:szCs w:val="24"/>
                <w:lang w:eastAsia="ro-RO"/>
              </w:rPr>
              <w:t xml:space="preserve"> </w:t>
            </w:r>
            <w:r w:rsidR="007632C0" w:rsidRPr="00DC0F95">
              <w:rPr>
                <w:rFonts w:ascii="Trebuchet MS" w:eastAsia="Times New Roman" w:hAnsi="Trebuchet MS" w:cs="Times New Roman"/>
                <w:sz w:val="24"/>
                <w:szCs w:val="24"/>
                <w:lang w:eastAsia="ro-RO"/>
              </w:rPr>
              <w:t>din</w:t>
            </w:r>
            <w:r w:rsidRPr="00DC0F95">
              <w:rPr>
                <w:rFonts w:ascii="Trebuchet MS" w:hAnsi="Trebuchet MS"/>
                <w:sz w:val="24"/>
                <w:szCs w:val="24"/>
              </w:rPr>
              <w:t xml:space="preserve"> cererea de finanțare este relevant pentru acțiunea în care se </w:t>
            </w:r>
            <w:r w:rsidR="00D91DB6" w:rsidRPr="00DC0F95">
              <w:rPr>
                <w:rFonts w:ascii="Trebuchet MS" w:eastAsia="Times New Roman" w:hAnsi="Trebuchet MS" w:cs="Times New Roman"/>
                <w:sz w:val="24"/>
                <w:szCs w:val="24"/>
                <w:lang w:eastAsia="ro-RO"/>
              </w:rPr>
              <w:t>înscrie</w:t>
            </w:r>
            <w:r w:rsidRPr="00DC0F95">
              <w:rPr>
                <w:rFonts w:ascii="Trebuchet MS" w:hAnsi="Trebuchet MS"/>
                <w:sz w:val="24"/>
                <w:szCs w:val="24"/>
              </w:rPr>
              <w:t xml:space="preserve"> proiectul.</w:t>
            </w:r>
          </w:p>
        </w:tc>
        <w:tc>
          <w:tcPr>
            <w:tcW w:w="850" w:type="dxa"/>
            <w:shd w:val="clear" w:color="auto" w:fill="auto"/>
          </w:tcPr>
          <w:p w14:paraId="38479E7F" w14:textId="5308481A" w:rsidR="00D970FE" w:rsidRPr="00DC0F95" w:rsidRDefault="00D970FE" w:rsidP="004D2B47">
            <w:pPr>
              <w:spacing w:after="0" w:line="240" w:lineRule="auto"/>
              <w:jc w:val="both"/>
              <w:rPr>
                <w:rFonts w:ascii="Trebuchet MS" w:hAnsi="Trebuchet MS"/>
                <w:b/>
                <w:color w:val="333333"/>
                <w:sz w:val="24"/>
                <w:szCs w:val="24"/>
              </w:rPr>
            </w:pPr>
          </w:p>
        </w:tc>
        <w:tc>
          <w:tcPr>
            <w:tcW w:w="2694" w:type="dxa"/>
            <w:shd w:val="clear" w:color="auto" w:fill="auto"/>
          </w:tcPr>
          <w:p w14:paraId="2E98304D" w14:textId="7FC2E6E8" w:rsidR="00D970FE" w:rsidRPr="00DC0F95" w:rsidRDefault="00D970FE" w:rsidP="004D2B47">
            <w:pPr>
              <w:spacing w:after="0" w:line="240" w:lineRule="auto"/>
              <w:jc w:val="both"/>
              <w:rPr>
                <w:rFonts w:ascii="Trebuchet MS" w:hAnsi="Trebuchet MS"/>
                <w:b/>
                <w:color w:val="333333"/>
                <w:sz w:val="24"/>
                <w:szCs w:val="24"/>
              </w:rPr>
            </w:pPr>
          </w:p>
        </w:tc>
        <w:tc>
          <w:tcPr>
            <w:tcW w:w="850" w:type="dxa"/>
            <w:shd w:val="clear" w:color="auto" w:fill="auto"/>
          </w:tcPr>
          <w:p w14:paraId="297F9602" w14:textId="77777777" w:rsidR="00333930" w:rsidRPr="00DC0F95" w:rsidRDefault="00333930" w:rsidP="004D2B47">
            <w:pPr>
              <w:spacing w:after="0" w:line="240" w:lineRule="auto"/>
              <w:jc w:val="both"/>
              <w:rPr>
                <w:rFonts w:ascii="Trebuchet MS" w:hAnsi="Trebuchet MS"/>
                <w:b/>
                <w:color w:val="333333"/>
                <w:sz w:val="24"/>
                <w:szCs w:val="24"/>
              </w:rPr>
            </w:pPr>
          </w:p>
        </w:tc>
        <w:tc>
          <w:tcPr>
            <w:tcW w:w="2410" w:type="dxa"/>
            <w:shd w:val="clear" w:color="auto" w:fill="auto"/>
          </w:tcPr>
          <w:p w14:paraId="1EAAA35E" w14:textId="77777777" w:rsidR="00333930" w:rsidRPr="00DC0F95" w:rsidRDefault="00333930" w:rsidP="004D2B47">
            <w:pPr>
              <w:spacing w:after="0" w:line="240" w:lineRule="auto"/>
              <w:jc w:val="both"/>
              <w:rPr>
                <w:rFonts w:ascii="Trebuchet MS" w:hAnsi="Trebuchet MS"/>
                <w:b/>
                <w:color w:val="333333"/>
                <w:sz w:val="24"/>
                <w:szCs w:val="24"/>
              </w:rPr>
            </w:pPr>
          </w:p>
        </w:tc>
      </w:tr>
      <w:tr w:rsidR="00832918" w:rsidRPr="00DC0F95" w14:paraId="59C240DB" w14:textId="77777777" w:rsidTr="008C10BC">
        <w:tc>
          <w:tcPr>
            <w:tcW w:w="3085" w:type="dxa"/>
          </w:tcPr>
          <w:p w14:paraId="22D1EC2D" w14:textId="77777777" w:rsidR="00832918" w:rsidRPr="00DC0F95" w:rsidRDefault="00832918" w:rsidP="004D2B47">
            <w:pPr>
              <w:spacing w:after="0" w:line="240" w:lineRule="auto"/>
              <w:jc w:val="both"/>
              <w:rPr>
                <w:rFonts w:ascii="Trebuchet MS" w:hAnsi="Trebuchet MS"/>
                <w:b/>
                <w:color w:val="333333"/>
                <w:sz w:val="24"/>
                <w:szCs w:val="24"/>
              </w:rPr>
            </w:pPr>
            <w:r w:rsidRPr="00DC0F95">
              <w:rPr>
                <w:rFonts w:ascii="Trebuchet MS" w:hAnsi="Trebuchet MS"/>
                <w:b/>
                <w:color w:val="333333"/>
                <w:sz w:val="24"/>
                <w:szCs w:val="24"/>
              </w:rPr>
              <w:t xml:space="preserve">Criterii specifice pentru </w:t>
            </w:r>
            <w:r w:rsidRPr="00DC0F95">
              <w:rPr>
                <w:rFonts w:ascii="Trebuchet MS" w:hAnsi="Trebuchet MS"/>
                <w:b/>
                <w:color w:val="333333"/>
                <w:sz w:val="24"/>
                <w:szCs w:val="24"/>
              </w:rPr>
              <w:lastRenderedPageBreak/>
              <w:t>anumite Acțiuni</w:t>
            </w:r>
          </w:p>
        </w:tc>
        <w:tc>
          <w:tcPr>
            <w:tcW w:w="5812" w:type="dxa"/>
          </w:tcPr>
          <w:p w14:paraId="6A5E358A"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tcPr>
          <w:p w14:paraId="3B38DC01" w14:textId="77777777" w:rsidR="00832918" w:rsidRPr="00DC0F95" w:rsidRDefault="00832918" w:rsidP="004D2B47">
            <w:pPr>
              <w:spacing w:after="0" w:line="240" w:lineRule="auto"/>
              <w:jc w:val="both"/>
              <w:rPr>
                <w:rFonts w:ascii="Trebuchet MS" w:hAnsi="Trebuchet MS"/>
                <w:b/>
                <w:color w:val="333333"/>
                <w:sz w:val="24"/>
                <w:szCs w:val="24"/>
              </w:rPr>
            </w:pPr>
          </w:p>
        </w:tc>
        <w:tc>
          <w:tcPr>
            <w:tcW w:w="2694" w:type="dxa"/>
          </w:tcPr>
          <w:p w14:paraId="0F5CE949"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shd w:val="clear" w:color="auto" w:fill="auto"/>
          </w:tcPr>
          <w:p w14:paraId="7A6E3D9A" w14:textId="77777777" w:rsidR="00832918" w:rsidRPr="00DC0F95" w:rsidRDefault="00832918" w:rsidP="004D2B47">
            <w:pPr>
              <w:spacing w:after="0" w:line="240" w:lineRule="auto"/>
              <w:jc w:val="both"/>
              <w:rPr>
                <w:rFonts w:ascii="Trebuchet MS" w:hAnsi="Trebuchet MS"/>
                <w:b/>
                <w:color w:val="333333"/>
                <w:sz w:val="24"/>
                <w:szCs w:val="24"/>
              </w:rPr>
            </w:pPr>
          </w:p>
        </w:tc>
        <w:tc>
          <w:tcPr>
            <w:tcW w:w="2410" w:type="dxa"/>
            <w:shd w:val="clear" w:color="auto" w:fill="auto"/>
          </w:tcPr>
          <w:p w14:paraId="723E43F7" w14:textId="77777777" w:rsidR="00832918" w:rsidRPr="00DC0F95" w:rsidRDefault="00832918" w:rsidP="004D2B47">
            <w:pPr>
              <w:spacing w:after="0" w:line="240" w:lineRule="auto"/>
              <w:jc w:val="both"/>
              <w:rPr>
                <w:rFonts w:ascii="Trebuchet MS" w:hAnsi="Trebuchet MS"/>
                <w:b/>
                <w:color w:val="333333"/>
                <w:sz w:val="24"/>
                <w:szCs w:val="24"/>
              </w:rPr>
            </w:pPr>
          </w:p>
        </w:tc>
      </w:tr>
      <w:tr w:rsidR="00832918" w:rsidRPr="00DC0F95" w14:paraId="3B40CCB0" w14:textId="77777777" w:rsidTr="008C10BC">
        <w:tc>
          <w:tcPr>
            <w:tcW w:w="3085" w:type="dxa"/>
          </w:tcPr>
          <w:p w14:paraId="5E838DD0" w14:textId="77777777" w:rsidR="00832918" w:rsidRPr="00DC0F95" w:rsidRDefault="00832918" w:rsidP="004D2B47">
            <w:pPr>
              <w:spacing w:after="0" w:line="240" w:lineRule="auto"/>
              <w:jc w:val="both"/>
              <w:rPr>
                <w:rFonts w:ascii="Trebuchet MS" w:hAnsi="Trebuchet MS"/>
                <w:b/>
                <w:color w:val="333333"/>
                <w:sz w:val="24"/>
                <w:szCs w:val="24"/>
              </w:rPr>
            </w:pPr>
            <w:r w:rsidRPr="00DC0F95">
              <w:rPr>
                <w:rFonts w:ascii="Trebuchet MS" w:hAnsi="Trebuchet MS"/>
                <w:b/>
                <w:color w:val="333333"/>
                <w:sz w:val="24"/>
                <w:szCs w:val="24"/>
              </w:rPr>
              <w:lastRenderedPageBreak/>
              <w:t xml:space="preserve">Acțiunea 2.1.1 </w:t>
            </w:r>
          </w:p>
        </w:tc>
        <w:tc>
          <w:tcPr>
            <w:tcW w:w="5812" w:type="dxa"/>
          </w:tcPr>
          <w:p w14:paraId="77E4448B"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tcPr>
          <w:p w14:paraId="0B267C7D" w14:textId="77777777" w:rsidR="00832918" w:rsidRPr="00DC0F95" w:rsidRDefault="00832918" w:rsidP="004D2B47">
            <w:pPr>
              <w:spacing w:after="0" w:line="240" w:lineRule="auto"/>
              <w:jc w:val="both"/>
              <w:rPr>
                <w:rFonts w:ascii="Trebuchet MS" w:hAnsi="Trebuchet MS"/>
                <w:b/>
                <w:color w:val="333333"/>
                <w:sz w:val="24"/>
                <w:szCs w:val="24"/>
              </w:rPr>
            </w:pPr>
          </w:p>
        </w:tc>
        <w:tc>
          <w:tcPr>
            <w:tcW w:w="2694" w:type="dxa"/>
          </w:tcPr>
          <w:p w14:paraId="5E8281C7"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shd w:val="clear" w:color="auto" w:fill="auto"/>
          </w:tcPr>
          <w:p w14:paraId="4FB99C3D" w14:textId="77777777" w:rsidR="00832918" w:rsidRPr="00DC0F95" w:rsidRDefault="00832918" w:rsidP="004D2B47">
            <w:pPr>
              <w:spacing w:after="0" w:line="240" w:lineRule="auto"/>
              <w:jc w:val="both"/>
              <w:rPr>
                <w:rFonts w:ascii="Trebuchet MS" w:hAnsi="Trebuchet MS"/>
                <w:b/>
                <w:color w:val="333333"/>
                <w:sz w:val="24"/>
                <w:szCs w:val="24"/>
              </w:rPr>
            </w:pPr>
          </w:p>
        </w:tc>
        <w:tc>
          <w:tcPr>
            <w:tcW w:w="2410" w:type="dxa"/>
            <w:shd w:val="clear" w:color="auto" w:fill="auto"/>
          </w:tcPr>
          <w:p w14:paraId="1EABAE0C" w14:textId="77777777" w:rsidR="00832918" w:rsidRPr="00DC0F95" w:rsidRDefault="00832918" w:rsidP="004D2B47">
            <w:pPr>
              <w:spacing w:after="0" w:line="240" w:lineRule="auto"/>
              <w:jc w:val="both"/>
              <w:rPr>
                <w:rFonts w:ascii="Trebuchet MS" w:hAnsi="Trebuchet MS"/>
                <w:b/>
                <w:color w:val="333333"/>
                <w:sz w:val="24"/>
                <w:szCs w:val="24"/>
              </w:rPr>
            </w:pPr>
          </w:p>
        </w:tc>
      </w:tr>
      <w:tr w:rsidR="00832918" w:rsidRPr="00DC0F95" w14:paraId="4D0927A8" w14:textId="77777777" w:rsidTr="008C10BC">
        <w:tc>
          <w:tcPr>
            <w:tcW w:w="3085" w:type="dxa"/>
          </w:tcPr>
          <w:p w14:paraId="3FF95CF8" w14:textId="76492EEE" w:rsidR="00832918" w:rsidRPr="00DC0F95" w:rsidRDefault="00832918" w:rsidP="004D2B47">
            <w:pPr>
              <w:spacing w:after="0" w:line="240" w:lineRule="auto"/>
              <w:ind w:left="72"/>
              <w:jc w:val="both"/>
              <w:rPr>
                <w:rFonts w:ascii="Trebuchet MS" w:hAnsi="Trebuchet MS"/>
                <w:b/>
                <w:color w:val="333333"/>
                <w:sz w:val="24"/>
                <w:szCs w:val="24"/>
              </w:rPr>
            </w:pPr>
            <w:r w:rsidRPr="00DC0F95">
              <w:rPr>
                <w:rFonts w:ascii="Trebuchet MS" w:hAnsi="Trebuchet MS"/>
                <w:sz w:val="24"/>
                <w:szCs w:val="24"/>
              </w:rPr>
              <w:t>În cazul proiectelor care includ achiziție de echipamente</w:t>
            </w:r>
            <w:r w:rsidR="00AA1E53" w:rsidRPr="00DC0F95">
              <w:rPr>
                <w:rFonts w:ascii="Trebuchet MS" w:hAnsi="Trebuchet MS"/>
                <w:sz w:val="24"/>
                <w:szCs w:val="24"/>
              </w:rPr>
              <w:t xml:space="preserve"> și software pentru</w:t>
            </w:r>
            <w:r w:rsidRPr="00DC0F95">
              <w:rPr>
                <w:rFonts w:ascii="Trebuchet MS" w:hAnsi="Trebuchet MS"/>
                <w:sz w:val="24"/>
                <w:szCs w:val="24"/>
              </w:rPr>
              <w:t xml:space="preserve"> structurile responsabile de coordonarea, gestionarea și controlul FESI, acestea vor fi compatibile cu SMIS 2014+</w:t>
            </w:r>
          </w:p>
        </w:tc>
        <w:tc>
          <w:tcPr>
            <w:tcW w:w="5812" w:type="dxa"/>
          </w:tcPr>
          <w:p w14:paraId="5C70788C" w14:textId="12C3B818" w:rsidR="00832918" w:rsidRPr="00DC0F95" w:rsidRDefault="00832918" w:rsidP="004D2B47">
            <w:pPr>
              <w:spacing w:after="0" w:line="240" w:lineRule="auto"/>
              <w:jc w:val="both"/>
              <w:rPr>
                <w:rFonts w:ascii="Trebuchet MS" w:eastAsia="Times New Roman" w:hAnsi="Trebuchet MS" w:cs="Times New Roman"/>
                <w:color w:val="333333"/>
                <w:sz w:val="24"/>
                <w:szCs w:val="24"/>
              </w:rPr>
            </w:pPr>
            <w:r w:rsidRPr="00DC0F95">
              <w:rPr>
                <w:rFonts w:ascii="Trebuchet MS" w:hAnsi="Trebuchet MS"/>
                <w:sz w:val="24"/>
                <w:szCs w:val="24"/>
              </w:rPr>
              <w:t xml:space="preserve">Se vor verifica specificațiile echipamentelor prevăzute pentru a asigura compatibilitatea cu cerințele </w:t>
            </w:r>
            <w:r w:rsidR="00333930" w:rsidRPr="00DC0F95">
              <w:rPr>
                <w:rFonts w:ascii="Trebuchet MS" w:hAnsi="Trebuchet MS"/>
                <w:sz w:val="24"/>
                <w:szCs w:val="24"/>
              </w:rPr>
              <w:t xml:space="preserve">sistemului </w:t>
            </w:r>
            <w:r w:rsidRPr="00DC0F95">
              <w:rPr>
                <w:rFonts w:ascii="Trebuchet MS" w:hAnsi="Trebuchet MS"/>
                <w:sz w:val="24"/>
                <w:szCs w:val="24"/>
              </w:rPr>
              <w:t>SMIS 2014</w:t>
            </w:r>
            <w:r w:rsidR="00333930" w:rsidRPr="00DC0F95">
              <w:rPr>
                <w:rFonts w:ascii="Trebuchet MS" w:hAnsi="Trebuchet MS"/>
                <w:sz w:val="24"/>
                <w:szCs w:val="24"/>
              </w:rPr>
              <w:t>+/MYSMIS2014 (</w:t>
            </w:r>
            <w:r w:rsidR="007632C0" w:rsidRPr="00DC0F95">
              <w:rPr>
                <w:rFonts w:ascii="Trebuchet MS" w:hAnsi="Trebuchet MS"/>
                <w:sz w:val="24"/>
                <w:szCs w:val="24"/>
                <w:lang w:eastAsia="ro-RO"/>
              </w:rPr>
              <w:t xml:space="preserve">funcția </w:t>
            </w:r>
            <w:r w:rsidR="007632C0" w:rsidRPr="00DC0F95">
              <w:rPr>
                <w:rFonts w:ascii="Trebuchet MS" w:hAnsi="Trebuchet MS"/>
                <w:i/>
                <w:sz w:val="24"/>
                <w:szCs w:val="24"/>
                <w:lang w:eastAsia="ro-RO"/>
              </w:rPr>
              <w:t>Activitățile previzionate</w:t>
            </w:r>
            <w:r w:rsidRPr="00DC0F95">
              <w:rPr>
                <w:rFonts w:ascii="Trebuchet MS" w:hAnsi="Trebuchet MS"/>
                <w:sz w:val="24"/>
                <w:szCs w:val="24"/>
              </w:rPr>
              <w:t xml:space="preserve"> din cererea de finanțare</w:t>
            </w:r>
            <w:r w:rsidR="007632C0" w:rsidRPr="00DC0F95">
              <w:rPr>
                <w:rFonts w:ascii="Trebuchet MS" w:hAnsi="Trebuchet MS"/>
                <w:sz w:val="24"/>
                <w:szCs w:val="24"/>
                <w:lang w:eastAsia="ro-RO"/>
              </w:rPr>
              <w:t>, câmpul ”Detalierea subactivității”</w:t>
            </w:r>
            <w:r w:rsidR="007632C0" w:rsidRPr="00DC0F95">
              <w:rPr>
                <w:rFonts w:ascii="Trebuchet MS" w:hAnsi="Trebuchet MS"/>
                <w:sz w:val="24"/>
                <w:szCs w:val="24"/>
              </w:rPr>
              <w:t>).</w:t>
            </w:r>
          </w:p>
        </w:tc>
        <w:tc>
          <w:tcPr>
            <w:tcW w:w="850" w:type="dxa"/>
          </w:tcPr>
          <w:p w14:paraId="61CD869F" w14:textId="77777777" w:rsidR="00832918" w:rsidRPr="00DC0F95" w:rsidRDefault="00832918" w:rsidP="004D2B47">
            <w:pPr>
              <w:spacing w:after="0" w:line="240" w:lineRule="auto"/>
              <w:jc w:val="both"/>
              <w:rPr>
                <w:rFonts w:ascii="Trebuchet MS" w:hAnsi="Trebuchet MS"/>
                <w:b/>
                <w:color w:val="333333"/>
                <w:sz w:val="24"/>
                <w:szCs w:val="24"/>
              </w:rPr>
            </w:pPr>
          </w:p>
        </w:tc>
        <w:tc>
          <w:tcPr>
            <w:tcW w:w="2694" w:type="dxa"/>
          </w:tcPr>
          <w:p w14:paraId="24B273F4" w14:textId="77777777" w:rsidR="00832918" w:rsidRPr="00DC0F95" w:rsidRDefault="00832918" w:rsidP="004D2B47">
            <w:pPr>
              <w:spacing w:after="0" w:line="240" w:lineRule="auto"/>
              <w:jc w:val="both"/>
              <w:rPr>
                <w:rFonts w:ascii="Trebuchet MS" w:hAnsi="Trebuchet MS"/>
                <w:b/>
                <w:color w:val="333333"/>
                <w:sz w:val="24"/>
                <w:szCs w:val="24"/>
              </w:rPr>
            </w:pPr>
          </w:p>
        </w:tc>
        <w:tc>
          <w:tcPr>
            <w:tcW w:w="850" w:type="dxa"/>
            <w:shd w:val="clear" w:color="auto" w:fill="auto"/>
          </w:tcPr>
          <w:p w14:paraId="6D172A95" w14:textId="77777777" w:rsidR="00832918" w:rsidRPr="00DC0F95" w:rsidRDefault="00832918" w:rsidP="004D2B47">
            <w:pPr>
              <w:spacing w:after="0" w:line="240" w:lineRule="auto"/>
              <w:jc w:val="both"/>
              <w:rPr>
                <w:rFonts w:ascii="Trebuchet MS" w:hAnsi="Trebuchet MS"/>
                <w:b/>
                <w:color w:val="333333"/>
                <w:sz w:val="24"/>
                <w:szCs w:val="24"/>
              </w:rPr>
            </w:pPr>
          </w:p>
        </w:tc>
        <w:tc>
          <w:tcPr>
            <w:tcW w:w="2410" w:type="dxa"/>
            <w:shd w:val="clear" w:color="auto" w:fill="auto"/>
          </w:tcPr>
          <w:p w14:paraId="2CC99941" w14:textId="77777777" w:rsidR="00832918" w:rsidRPr="00DC0F95" w:rsidRDefault="00832918" w:rsidP="004D2B47">
            <w:pPr>
              <w:spacing w:after="0" w:line="240" w:lineRule="auto"/>
              <w:jc w:val="both"/>
              <w:rPr>
                <w:rFonts w:ascii="Trebuchet MS" w:hAnsi="Trebuchet MS"/>
                <w:b/>
                <w:color w:val="333333"/>
                <w:sz w:val="24"/>
                <w:szCs w:val="24"/>
              </w:rPr>
            </w:pPr>
          </w:p>
        </w:tc>
      </w:tr>
      <w:tr w:rsidR="00DC0F95" w:rsidRPr="00DC0F95" w14:paraId="48B4B144" w14:textId="77777777" w:rsidTr="008C10BC">
        <w:tc>
          <w:tcPr>
            <w:tcW w:w="3085" w:type="dxa"/>
          </w:tcPr>
          <w:p w14:paraId="685A6EBF" w14:textId="7057797D" w:rsidR="00DC0F95" w:rsidRPr="00DC0F95" w:rsidRDefault="00DC0F95" w:rsidP="004D2B47">
            <w:pPr>
              <w:spacing w:after="0" w:line="240" w:lineRule="auto"/>
              <w:ind w:left="72"/>
              <w:jc w:val="both"/>
              <w:rPr>
                <w:rFonts w:ascii="Trebuchet MS" w:hAnsi="Trebuchet MS"/>
                <w:b/>
                <w:sz w:val="24"/>
                <w:szCs w:val="24"/>
              </w:rPr>
            </w:pPr>
            <w:r w:rsidRPr="00DC0F95">
              <w:rPr>
                <w:rFonts w:ascii="Trebuchet MS" w:hAnsi="Trebuchet MS"/>
                <w:b/>
                <w:sz w:val="24"/>
                <w:szCs w:val="24"/>
              </w:rPr>
              <w:t>Evaluare tehnică</w:t>
            </w:r>
          </w:p>
          <w:p w14:paraId="06CA3291" w14:textId="57014FAC" w:rsidR="00DC0F95" w:rsidRPr="00DC0F95" w:rsidRDefault="00DC0F95" w:rsidP="004D2B47">
            <w:pPr>
              <w:spacing w:after="0" w:line="240" w:lineRule="auto"/>
              <w:ind w:left="72"/>
              <w:jc w:val="both"/>
              <w:rPr>
                <w:rFonts w:ascii="Trebuchet MS" w:hAnsi="Trebuchet MS"/>
                <w:b/>
                <w:sz w:val="24"/>
                <w:szCs w:val="24"/>
              </w:rPr>
            </w:pPr>
          </w:p>
        </w:tc>
        <w:tc>
          <w:tcPr>
            <w:tcW w:w="5812" w:type="dxa"/>
          </w:tcPr>
          <w:p w14:paraId="1602A09F" w14:textId="77777777" w:rsidR="00DC0F95" w:rsidRPr="00DC0F95" w:rsidRDefault="00DC0F95" w:rsidP="004D2B47">
            <w:pPr>
              <w:spacing w:after="0" w:line="240" w:lineRule="auto"/>
              <w:jc w:val="both"/>
              <w:rPr>
                <w:rFonts w:ascii="Trebuchet MS" w:hAnsi="Trebuchet MS"/>
                <w:sz w:val="24"/>
                <w:szCs w:val="24"/>
              </w:rPr>
            </w:pPr>
          </w:p>
        </w:tc>
        <w:tc>
          <w:tcPr>
            <w:tcW w:w="850" w:type="dxa"/>
          </w:tcPr>
          <w:p w14:paraId="7DD8B339" w14:textId="77777777" w:rsidR="00DC0F95" w:rsidRPr="00DC0F95" w:rsidRDefault="00DC0F95" w:rsidP="004D2B47">
            <w:pPr>
              <w:spacing w:after="0" w:line="240" w:lineRule="auto"/>
              <w:jc w:val="both"/>
              <w:rPr>
                <w:rFonts w:ascii="Trebuchet MS" w:hAnsi="Trebuchet MS"/>
                <w:b/>
                <w:color w:val="333333"/>
                <w:sz w:val="24"/>
                <w:szCs w:val="24"/>
              </w:rPr>
            </w:pPr>
          </w:p>
        </w:tc>
        <w:tc>
          <w:tcPr>
            <w:tcW w:w="2694" w:type="dxa"/>
          </w:tcPr>
          <w:p w14:paraId="7D608C23" w14:textId="77777777" w:rsidR="00DC0F95" w:rsidRPr="00DC0F95" w:rsidRDefault="00DC0F95" w:rsidP="004D2B47">
            <w:pPr>
              <w:spacing w:after="0" w:line="240" w:lineRule="auto"/>
              <w:jc w:val="both"/>
              <w:rPr>
                <w:rFonts w:ascii="Trebuchet MS" w:hAnsi="Trebuchet MS"/>
                <w:b/>
                <w:color w:val="333333"/>
                <w:sz w:val="24"/>
                <w:szCs w:val="24"/>
              </w:rPr>
            </w:pPr>
          </w:p>
        </w:tc>
        <w:tc>
          <w:tcPr>
            <w:tcW w:w="850" w:type="dxa"/>
            <w:shd w:val="clear" w:color="auto" w:fill="auto"/>
          </w:tcPr>
          <w:p w14:paraId="7BED136C" w14:textId="77777777" w:rsidR="00DC0F95" w:rsidRPr="00DC0F95" w:rsidRDefault="00DC0F95" w:rsidP="004D2B47">
            <w:pPr>
              <w:spacing w:after="0" w:line="240" w:lineRule="auto"/>
              <w:jc w:val="both"/>
              <w:rPr>
                <w:rFonts w:ascii="Trebuchet MS" w:hAnsi="Trebuchet MS"/>
                <w:b/>
                <w:color w:val="333333"/>
                <w:sz w:val="24"/>
                <w:szCs w:val="24"/>
              </w:rPr>
            </w:pPr>
          </w:p>
        </w:tc>
        <w:tc>
          <w:tcPr>
            <w:tcW w:w="2410" w:type="dxa"/>
            <w:shd w:val="clear" w:color="auto" w:fill="auto"/>
          </w:tcPr>
          <w:p w14:paraId="510F080D" w14:textId="77777777" w:rsidR="00DC0F95" w:rsidRPr="00DC0F95" w:rsidRDefault="00DC0F95" w:rsidP="004D2B47">
            <w:pPr>
              <w:spacing w:after="0" w:line="240" w:lineRule="auto"/>
              <w:jc w:val="both"/>
              <w:rPr>
                <w:rFonts w:ascii="Trebuchet MS" w:hAnsi="Trebuchet MS"/>
                <w:b/>
                <w:color w:val="333333"/>
                <w:sz w:val="24"/>
                <w:szCs w:val="24"/>
              </w:rPr>
            </w:pPr>
          </w:p>
        </w:tc>
      </w:tr>
      <w:tr w:rsidR="00DC0F95" w:rsidRPr="00DC0F95" w14:paraId="67A9D126" w14:textId="77777777" w:rsidTr="008C10BC">
        <w:tc>
          <w:tcPr>
            <w:tcW w:w="3085" w:type="dxa"/>
          </w:tcPr>
          <w:p w14:paraId="4EA93FBD" w14:textId="77777777" w:rsidR="00DC0F95" w:rsidRPr="00DC0F95" w:rsidRDefault="00DC0F95" w:rsidP="00DB398C">
            <w:pPr>
              <w:spacing w:after="0" w:line="240" w:lineRule="auto"/>
              <w:ind w:left="72" w:hanging="72"/>
              <w:rPr>
                <w:rFonts w:ascii="Trebuchet MS" w:hAnsi="Trebuchet MS"/>
                <w:b/>
                <w:sz w:val="24"/>
                <w:szCs w:val="24"/>
              </w:rPr>
            </w:pPr>
            <w:r w:rsidRPr="00DC0F95">
              <w:rPr>
                <w:rFonts w:ascii="Trebuchet MS" w:hAnsi="Trebuchet MS"/>
                <w:b/>
                <w:sz w:val="24"/>
                <w:szCs w:val="24"/>
              </w:rPr>
              <w:t>Fezabilitatea</w:t>
            </w:r>
          </w:p>
          <w:p w14:paraId="4DFF121F" w14:textId="77777777" w:rsidR="00DC0F95" w:rsidRPr="00DC0F95" w:rsidRDefault="00DC0F95" w:rsidP="00DB398C">
            <w:pPr>
              <w:spacing w:after="0" w:line="240" w:lineRule="auto"/>
              <w:ind w:left="72" w:hanging="72"/>
              <w:rPr>
                <w:rFonts w:ascii="Trebuchet MS" w:hAnsi="Trebuchet MS"/>
                <w:b/>
                <w:sz w:val="24"/>
                <w:szCs w:val="24"/>
              </w:rPr>
            </w:pPr>
          </w:p>
        </w:tc>
        <w:tc>
          <w:tcPr>
            <w:tcW w:w="5812" w:type="dxa"/>
          </w:tcPr>
          <w:p w14:paraId="4D670EA5" w14:textId="77777777" w:rsidR="00DC0F95" w:rsidRPr="00DC0F95" w:rsidRDefault="00DC0F95" w:rsidP="00DB398C">
            <w:pPr>
              <w:spacing w:after="0" w:line="240" w:lineRule="auto"/>
              <w:jc w:val="both"/>
              <w:rPr>
                <w:rFonts w:ascii="Trebuchet MS" w:hAnsi="Trebuchet MS"/>
                <w:sz w:val="24"/>
                <w:szCs w:val="24"/>
              </w:rPr>
            </w:pPr>
          </w:p>
        </w:tc>
        <w:tc>
          <w:tcPr>
            <w:tcW w:w="850" w:type="dxa"/>
          </w:tcPr>
          <w:p w14:paraId="05A9B28D" w14:textId="77777777" w:rsidR="00DC0F95" w:rsidRPr="00DC0F95" w:rsidRDefault="00DC0F95" w:rsidP="00DB398C">
            <w:pPr>
              <w:spacing w:after="0" w:line="240" w:lineRule="auto"/>
              <w:jc w:val="both"/>
              <w:rPr>
                <w:rFonts w:ascii="Trebuchet MS" w:hAnsi="Trebuchet MS"/>
                <w:b/>
                <w:color w:val="333333"/>
                <w:sz w:val="24"/>
                <w:szCs w:val="24"/>
              </w:rPr>
            </w:pPr>
          </w:p>
        </w:tc>
        <w:tc>
          <w:tcPr>
            <w:tcW w:w="2694" w:type="dxa"/>
          </w:tcPr>
          <w:p w14:paraId="5A338032" w14:textId="77777777" w:rsidR="00DC0F95" w:rsidRPr="00DC0F95" w:rsidRDefault="00DC0F95" w:rsidP="00DB398C">
            <w:pPr>
              <w:spacing w:after="0" w:line="240" w:lineRule="auto"/>
              <w:jc w:val="both"/>
              <w:rPr>
                <w:rFonts w:ascii="Trebuchet MS" w:hAnsi="Trebuchet MS"/>
                <w:b/>
                <w:color w:val="333333"/>
                <w:sz w:val="24"/>
                <w:szCs w:val="24"/>
              </w:rPr>
            </w:pPr>
          </w:p>
        </w:tc>
        <w:tc>
          <w:tcPr>
            <w:tcW w:w="850" w:type="dxa"/>
            <w:shd w:val="clear" w:color="auto" w:fill="auto"/>
          </w:tcPr>
          <w:p w14:paraId="04C9E81E" w14:textId="77777777" w:rsidR="00DC0F95" w:rsidRPr="00DC0F95" w:rsidRDefault="00DC0F95" w:rsidP="00DB398C">
            <w:pPr>
              <w:spacing w:after="0" w:line="240" w:lineRule="auto"/>
              <w:jc w:val="both"/>
              <w:rPr>
                <w:rFonts w:ascii="Trebuchet MS" w:hAnsi="Trebuchet MS"/>
                <w:b/>
                <w:color w:val="333333"/>
                <w:sz w:val="24"/>
                <w:szCs w:val="24"/>
              </w:rPr>
            </w:pPr>
          </w:p>
        </w:tc>
        <w:tc>
          <w:tcPr>
            <w:tcW w:w="2410" w:type="dxa"/>
            <w:shd w:val="clear" w:color="auto" w:fill="auto"/>
          </w:tcPr>
          <w:p w14:paraId="50DA743B" w14:textId="77777777" w:rsidR="00DC0F95" w:rsidRPr="00DC0F95" w:rsidRDefault="00DC0F95" w:rsidP="00DB398C">
            <w:pPr>
              <w:spacing w:after="0" w:line="240" w:lineRule="auto"/>
              <w:jc w:val="both"/>
              <w:rPr>
                <w:rFonts w:ascii="Trebuchet MS" w:hAnsi="Trebuchet MS"/>
                <w:b/>
                <w:color w:val="333333"/>
                <w:sz w:val="24"/>
                <w:szCs w:val="24"/>
              </w:rPr>
            </w:pPr>
          </w:p>
        </w:tc>
      </w:tr>
      <w:tr w:rsidR="00EC388E" w:rsidRPr="00DC0F95" w14:paraId="6850FAF0" w14:textId="77777777" w:rsidTr="008C10BC">
        <w:tc>
          <w:tcPr>
            <w:tcW w:w="3085" w:type="dxa"/>
            <w:vAlign w:val="center"/>
          </w:tcPr>
          <w:p w14:paraId="488D2800" w14:textId="46F9AF43" w:rsidR="00EC388E" w:rsidRPr="00DC0F95" w:rsidRDefault="00EC388E" w:rsidP="004D2B47">
            <w:pPr>
              <w:spacing w:after="0" w:line="240" w:lineRule="auto"/>
              <w:ind w:left="72"/>
              <w:jc w:val="both"/>
              <w:rPr>
                <w:rFonts w:ascii="Trebuchet MS" w:hAnsi="Trebuchet MS"/>
                <w:sz w:val="24"/>
                <w:szCs w:val="24"/>
              </w:rPr>
            </w:pPr>
            <w:r w:rsidRPr="00DC0F95">
              <w:rPr>
                <w:rFonts w:ascii="Trebuchet MS" w:hAnsi="Trebuchet MS"/>
                <w:sz w:val="24"/>
                <w:szCs w:val="24"/>
              </w:rPr>
              <w:t>S-a identificat o legătură cu strategiile existente și complementaritatea proiectului cu alte inițiative</w:t>
            </w:r>
          </w:p>
        </w:tc>
        <w:tc>
          <w:tcPr>
            <w:tcW w:w="5812" w:type="dxa"/>
          </w:tcPr>
          <w:p w14:paraId="6A447458" w14:textId="73C579A6" w:rsidR="00EC388E" w:rsidRPr="00DC0F95" w:rsidRDefault="00EC388E" w:rsidP="004D2B47">
            <w:pPr>
              <w:spacing w:after="0" w:line="240" w:lineRule="auto"/>
              <w:jc w:val="both"/>
              <w:rPr>
                <w:rFonts w:ascii="Trebuchet MS" w:hAnsi="Trebuchet MS"/>
                <w:sz w:val="24"/>
                <w:szCs w:val="24"/>
              </w:rPr>
            </w:pPr>
            <w:r w:rsidRPr="00DC0F95">
              <w:rPr>
                <w:rFonts w:ascii="Trebuchet MS" w:hAnsi="Trebuchet MS"/>
                <w:sz w:val="24"/>
                <w:szCs w:val="24"/>
              </w:rPr>
              <w:t xml:space="preserve">Se verifică </w:t>
            </w:r>
            <w:r w:rsidRPr="00DC0F95">
              <w:rPr>
                <w:rFonts w:ascii="Trebuchet MS" w:eastAsia="Times New Roman" w:hAnsi="Trebuchet MS" w:cs="Times New Roman"/>
                <w:sz w:val="24"/>
                <w:szCs w:val="24"/>
                <w:lang w:eastAsia="ro-RO"/>
              </w:rPr>
              <w:t xml:space="preserve">funcțiile: </w:t>
            </w:r>
            <w:r w:rsidRPr="00DC0F95">
              <w:rPr>
                <w:rFonts w:ascii="Trebuchet MS" w:hAnsi="Trebuchet MS"/>
                <w:i/>
                <w:sz w:val="24"/>
                <w:szCs w:val="24"/>
                <w:lang w:eastAsia="ro-RO"/>
              </w:rPr>
              <w:t>Context, Relevanță</w:t>
            </w:r>
            <w:r w:rsidRPr="00DC0F95">
              <w:rPr>
                <w:rFonts w:ascii="Trebuchet MS" w:hAnsi="Trebuchet MS"/>
                <w:sz w:val="24"/>
                <w:szCs w:val="24"/>
                <w:lang w:eastAsia="ro-RO"/>
              </w:rPr>
              <w:t xml:space="preserve"> și</w:t>
            </w:r>
            <w:r w:rsidRPr="00DC0F95">
              <w:rPr>
                <w:rFonts w:ascii="Trebuchet MS" w:eastAsia="Times New Roman" w:hAnsi="Trebuchet MS" w:cs="Times New Roman"/>
                <w:sz w:val="24"/>
                <w:szCs w:val="24"/>
                <w:lang w:eastAsia="ro-RO"/>
              </w:rPr>
              <w:t xml:space="preserve"> </w:t>
            </w:r>
            <w:r w:rsidRPr="00DC0F95">
              <w:rPr>
                <w:rFonts w:ascii="Trebuchet MS" w:eastAsia="Times New Roman" w:hAnsi="Trebuchet MS" w:cs="Times New Roman"/>
                <w:i/>
                <w:sz w:val="24"/>
                <w:szCs w:val="24"/>
                <w:lang w:eastAsia="ro-RO"/>
              </w:rPr>
              <w:t xml:space="preserve">Solicitant – </w:t>
            </w:r>
            <w:r w:rsidRPr="00DC0F95">
              <w:rPr>
                <w:rFonts w:ascii="Trebuchet MS" w:hAnsi="Trebuchet MS"/>
                <w:i/>
                <w:sz w:val="24"/>
                <w:szCs w:val="24"/>
                <w:lang w:eastAsia="ro-RO"/>
              </w:rPr>
              <w:t xml:space="preserve">secțiunea </w:t>
            </w:r>
            <w:r w:rsidRPr="00DC0F95">
              <w:rPr>
                <w:rFonts w:ascii="Trebuchet MS" w:eastAsia="Times New Roman" w:hAnsi="Trebuchet MS" w:cs="Times New Roman"/>
                <w:i/>
                <w:sz w:val="24"/>
                <w:szCs w:val="24"/>
                <w:lang w:eastAsia="ro-RO"/>
              </w:rPr>
              <w:t>Complementaritate cu finanțări anterioare</w:t>
            </w:r>
            <w:r w:rsidRPr="00DC0F95">
              <w:rPr>
                <w:rFonts w:ascii="Trebuchet MS" w:hAnsi="Trebuchet MS"/>
                <w:sz w:val="24"/>
                <w:szCs w:val="24"/>
              </w:rPr>
              <w:t xml:space="preserve"> </w:t>
            </w:r>
            <w:r w:rsidRPr="00DC0F95">
              <w:rPr>
                <w:rFonts w:ascii="Trebuchet MS" w:hAnsi="Trebuchet MS"/>
                <w:sz w:val="24"/>
                <w:szCs w:val="24"/>
                <w:lang w:eastAsia="ro-RO"/>
              </w:rPr>
              <w:t>din</w:t>
            </w:r>
            <w:r w:rsidRPr="00DC0F95">
              <w:rPr>
                <w:rFonts w:ascii="Trebuchet MS" w:hAnsi="Trebuchet MS"/>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tc>
        <w:tc>
          <w:tcPr>
            <w:tcW w:w="850" w:type="dxa"/>
          </w:tcPr>
          <w:p w14:paraId="5F3046D5" w14:textId="77777777" w:rsidR="00EC388E" w:rsidRPr="00DC0F95" w:rsidRDefault="00EC388E" w:rsidP="004D2B47">
            <w:pPr>
              <w:spacing w:after="0" w:line="240" w:lineRule="auto"/>
              <w:jc w:val="both"/>
              <w:rPr>
                <w:rFonts w:ascii="Trebuchet MS" w:hAnsi="Trebuchet MS"/>
                <w:b/>
                <w:color w:val="333333"/>
                <w:sz w:val="24"/>
                <w:szCs w:val="24"/>
              </w:rPr>
            </w:pPr>
          </w:p>
        </w:tc>
        <w:tc>
          <w:tcPr>
            <w:tcW w:w="2694" w:type="dxa"/>
          </w:tcPr>
          <w:p w14:paraId="5A1A44AD" w14:textId="77777777" w:rsidR="00EC388E" w:rsidRPr="00DC0F95" w:rsidRDefault="00EC388E" w:rsidP="004D2B47">
            <w:pPr>
              <w:spacing w:after="0" w:line="240" w:lineRule="auto"/>
              <w:jc w:val="both"/>
              <w:rPr>
                <w:rFonts w:ascii="Trebuchet MS" w:hAnsi="Trebuchet MS"/>
                <w:b/>
                <w:color w:val="333333"/>
                <w:sz w:val="24"/>
                <w:szCs w:val="24"/>
              </w:rPr>
            </w:pPr>
          </w:p>
        </w:tc>
        <w:tc>
          <w:tcPr>
            <w:tcW w:w="850" w:type="dxa"/>
            <w:shd w:val="clear" w:color="auto" w:fill="auto"/>
          </w:tcPr>
          <w:p w14:paraId="3CC97EE2" w14:textId="77777777" w:rsidR="00EC388E" w:rsidRPr="00DC0F95" w:rsidRDefault="00EC388E" w:rsidP="004D2B47">
            <w:pPr>
              <w:spacing w:after="0" w:line="240" w:lineRule="auto"/>
              <w:jc w:val="both"/>
              <w:rPr>
                <w:rFonts w:ascii="Trebuchet MS" w:hAnsi="Trebuchet MS"/>
                <w:b/>
                <w:color w:val="333333"/>
                <w:sz w:val="24"/>
                <w:szCs w:val="24"/>
              </w:rPr>
            </w:pPr>
          </w:p>
        </w:tc>
        <w:tc>
          <w:tcPr>
            <w:tcW w:w="2410" w:type="dxa"/>
            <w:shd w:val="clear" w:color="auto" w:fill="auto"/>
          </w:tcPr>
          <w:p w14:paraId="19157C5F" w14:textId="77777777" w:rsidR="00EC388E" w:rsidRPr="00DC0F95" w:rsidRDefault="00EC388E" w:rsidP="004D2B47">
            <w:pPr>
              <w:spacing w:after="0" w:line="240" w:lineRule="auto"/>
              <w:jc w:val="both"/>
              <w:rPr>
                <w:rFonts w:ascii="Trebuchet MS" w:hAnsi="Trebuchet MS"/>
                <w:b/>
                <w:color w:val="333333"/>
                <w:sz w:val="24"/>
                <w:szCs w:val="24"/>
              </w:rPr>
            </w:pPr>
          </w:p>
        </w:tc>
      </w:tr>
      <w:tr w:rsidR="00EC388E" w:rsidRPr="00DC0F95" w14:paraId="4DDECAA7" w14:textId="77777777" w:rsidTr="008C10BC">
        <w:tc>
          <w:tcPr>
            <w:tcW w:w="3085" w:type="dxa"/>
            <w:vAlign w:val="center"/>
          </w:tcPr>
          <w:p w14:paraId="57B23DBA" w14:textId="64FBE6CA" w:rsidR="00932D0D" w:rsidRPr="00DC0F95" w:rsidRDefault="002B078F" w:rsidP="00D258BC">
            <w:pPr>
              <w:spacing w:after="0" w:line="240" w:lineRule="auto"/>
              <w:ind w:left="72"/>
              <w:jc w:val="both"/>
              <w:rPr>
                <w:rFonts w:ascii="Trebuchet MS" w:hAnsi="Trebuchet MS"/>
                <w:sz w:val="24"/>
                <w:szCs w:val="24"/>
              </w:rPr>
            </w:pPr>
            <w:r w:rsidRPr="00DC0F95">
              <w:rPr>
                <w:rFonts w:ascii="Trebuchet MS" w:hAnsi="Trebuchet MS" w:cs="Arial"/>
                <w:sz w:val="24"/>
                <w:szCs w:val="24"/>
              </w:rPr>
              <w:t>C</w:t>
            </w:r>
            <w:r w:rsidR="00932D0D" w:rsidRPr="00DC0F95">
              <w:rPr>
                <w:rFonts w:ascii="Trebuchet MS" w:hAnsi="Trebuchet MS" w:cs="Arial"/>
                <w:sz w:val="24"/>
                <w:szCs w:val="24"/>
              </w:rPr>
              <w:t xml:space="preserve">orespondența dintre obiectivul general, obiectivele specifice, </w:t>
            </w:r>
            <w:r w:rsidR="00932D0D" w:rsidRPr="00DC0F95">
              <w:rPr>
                <w:rFonts w:ascii="Trebuchet MS" w:hAnsi="Trebuchet MS" w:cs="Arial"/>
                <w:sz w:val="24"/>
                <w:szCs w:val="24"/>
              </w:rPr>
              <w:lastRenderedPageBreak/>
              <w:t>rezultate, activități</w:t>
            </w:r>
            <w:r w:rsidR="0037044D" w:rsidRPr="00DC0F95">
              <w:rPr>
                <w:rFonts w:ascii="Trebuchet MS" w:hAnsi="Trebuchet MS" w:cs="Arial"/>
                <w:sz w:val="24"/>
                <w:szCs w:val="24"/>
              </w:rPr>
              <w:t>, perioadă de implementare</w:t>
            </w:r>
            <w:r w:rsidR="00932D0D" w:rsidRPr="00DC0F95">
              <w:rPr>
                <w:rFonts w:ascii="Trebuchet MS" w:hAnsi="Trebuchet MS" w:cs="Arial"/>
                <w:sz w:val="24"/>
                <w:szCs w:val="24"/>
              </w:rPr>
              <w:t xml:space="preserve"> și indicatorii de proiect.</w:t>
            </w:r>
          </w:p>
        </w:tc>
        <w:tc>
          <w:tcPr>
            <w:tcW w:w="5812" w:type="dxa"/>
          </w:tcPr>
          <w:p w14:paraId="7AF00781" w14:textId="04DE8ECC" w:rsidR="000E50FE" w:rsidRPr="00DC0F95" w:rsidRDefault="000E50FE" w:rsidP="00FE7BC4">
            <w:pPr>
              <w:spacing w:after="0" w:line="240" w:lineRule="auto"/>
              <w:ind w:left="-18"/>
              <w:jc w:val="both"/>
              <w:rPr>
                <w:rFonts w:ascii="Trebuchet MS" w:eastAsia="Calibri" w:hAnsi="Trebuchet MS" w:cs="Arial"/>
                <w:sz w:val="24"/>
                <w:szCs w:val="24"/>
              </w:rPr>
            </w:pPr>
            <w:r w:rsidRPr="00DC0F95">
              <w:rPr>
                <w:rFonts w:ascii="Trebuchet MS" w:eastAsia="Calibri" w:hAnsi="Trebuchet MS" w:cs="Arial"/>
                <w:sz w:val="24"/>
                <w:szCs w:val="24"/>
              </w:rPr>
              <w:lastRenderedPageBreak/>
              <w:t xml:space="preserve">Se verifică obiectivul general, obiectivele specifice, rezultatele, indicatori de proiect și descrierea activităților/sub-activităților și se urmărește </w:t>
            </w:r>
            <w:r w:rsidRPr="00DC0F95">
              <w:rPr>
                <w:rFonts w:ascii="Trebuchet MS" w:eastAsia="Calibri" w:hAnsi="Trebuchet MS" w:cs="Arial"/>
                <w:sz w:val="24"/>
                <w:szCs w:val="24"/>
              </w:rPr>
              <w:lastRenderedPageBreak/>
              <w:t>corelarea logică a acestora, în vederea</w:t>
            </w:r>
            <w:r w:rsidR="008924D6" w:rsidRPr="00DC0F95">
              <w:rPr>
                <w:rFonts w:ascii="Trebuchet MS" w:eastAsia="Calibri" w:hAnsi="Trebuchet MS" w:cs="Arial"/>
                <w:sz w:val="24"/>
                <w:szCs w:val="24"/>
              </w:rPr>
              <w:t xml:space="preserve"> </w:t>
            </w:r>
            <w:r w:rsidRPr="00DC0F95">
              <w:rPr>
                <w:rFonts w:ascii="Trebuchet MS" w:eastAsia="Calibri" w:hAnsi="Trebuchet MS" w:cs="Arial"/>
                <w:sz w:val="24"/>
                <w:szCs w:val="24"/>
              </w:rPr>
              <w:t>asigurării implementării corespunzătoare a proiectului.</w:t>
            </w:r>
          </w:p>
          <w:p w14:paraId="3C9B313E" w14:textId="34E4D6C1" w:rsidR="000E50FE" w:rsidRPr="00DC0F95" w:rsidRDefault="000E50FE" w:rsidP="00FE7BC4">
            <w:pPr>
              <w:spacing w:after="0" w:line="240" w:lineRule="auto"/>
              <w:ind w:left="-18"/>
              <w:jc w:val="both"/>
              <w:rPr>
                <w:rFonts w:ascii="Trebuchet MS" w:eastAsia="Calibri" w:hAnsi="Trebuchet MS" w:cs="Arial"/>
                <w:sz w:val="24"/>
                <w:szCs w:val="24"/>
              </w:rPr>
            </w:pPr>
            <w:r w:rsidRPr="00DC0F95">
              <w:rPr>
                <w:rFonts w:ascii="Trebuchet MS" w:eastAsia="Calibri" w:hAnsi="Trebuchet MS" w:cs="Arial"/>
                <w:sz w:val="24"/>
                <w:szCs w:val="24"/>
              </w:rPr>
              <w:t xml:space="preserve">Se vor avea în vedere următoarele: </w:t>
            </w:r>
          </w:p>
          <w:p w14:paraId="28BCE2D4" w14:textId="77777777" w:rsidR="000E50FE" w:rsidRPr="00DC0F95" w:rsidRDefault="000E50FE"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 xml:space="preserve">obiectivul general al proiectului este o consecinţă a îndeplinirii obiectivelor specifice ale proiectului; </w:t>
            </w:r>
          </w:p>
          <w:p w14:paraId="7156A78B" w14:textId="77777777" w:rsidR="000E50FE" w:rsidRPr="00DC0F95" w:rsidRDefault="000E50FE"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obiectivele specifice ale proiectului sunt atinse ca urmare a obținerii rezultatelor așteptate;</w:t>
            </w:r>
          </w:p>
          <w:p w14:paraId="2466791B" w14:textId="77777777" w:rsidR="000E50FE" w:rsidRPr="00DC0F95" w:rsidRDefault="000E50FE"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DC44511" w14:textId="77777777" w:rsidR="00E3704E" w:rsidRPr="00DC0F95" w:rsidRDefault="000E50FE"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 xml:space="preserve">activitățile proiectului sunt formulate pornind de la </w:t>
            </w:r>
            <w:r w:rsidR="00E3704E" w:rsidRPr="00DC0F95">
              <w:rPr>
                <w:rFonts w:ascii="Trebuchet MS" w:eastAsia="Calibri" w:hAnsi="Trebuchet MS" w:cs="Arial"/>
                <w:sz w:val="24"/>
                <w:szCs w:val="24"/>
              </w:rPr>
              <w:t>Domeniile de interes pentru care se poate aplica, descrise pentru fiecare acțiune în Ghidul Solicitantului – secțiunea 1.3 Acțiunile sprijinite și activități.</w:t>
            </w:r>
          </w:p>
          <w:p w14:paraId="68557406" w14:textId="3EB95FD5" w:rsidR="00A53C6E" w:rsidRPr="00DC0F95" w:rsidRDefault="008C10BC" w:rsidP="00A53C6E">
            <w:pPr>
              <w:numPr>
                <w:ilvl w:val="0"/>
                <w:numId w:val="22"/>
              </w:numPr>
              <w:spacing w:after="0" w:line="240" w:lineRule="auto"/>
              <w:ind w:left="342"/>
              <w:jc w:val="both"/>
              <w:rPr>
                <w:rFonts w:ascii="Trebuchet MS" w:eastAsia="Calibri" w:hAnsi="Trebuchet MS" w:cs="Arial"/>
                <w:sz w:val="24"/>
                <w:szCs w:val="24"/>
              </w:rPr>
            </w:pPr>
            <w:r>
              <w:rPr>
                <w:rFonts w:ascii="Trebuchet MS" w:eastAsia="Calibri" w:hAnsi="Trebuchet MS" w:cs="Arial"/>
                <w:sz w:val="24"/>
                <w:szCs w:val="24"/>
              </w:rPr>
              <w:t>î</w:t>
            </w:r>
            <w:r w:rsidR="00A53C6E" w:rsidRPr="00DC0F95">
              <w:rPr>
                <w:rFonts w:ascii="Trebuchet MS" w:eastAsia="Calibri" w:hAnsi="Trebuchet MS" w:cs="Arial"/>
                <w:sz w:val="24"/>
                <w:szCs w:val="24"/>
              </w:rPr>
              <w:t xml:space="preserve">n cazul parteneriatului, se verifică </w:t>
            </w:r>
            <w:r w:rsidR="00A53C6E" w:rsidRPr="008C10BC">
              <w:rPr>
                <w:rFonts w:ascii="Trebuchet MS" w:eastAsia="Calibri" w:hAnsi="Trebuchet MS" w:cs="Arial"/>
                <w:sz w:val="24"/>
                <w:szCs w:val="24"/>
              </w:rPr>
              <w:t>prevederile acordului de parteneriat</w:t>
            </w:r>
            <w:r w:rsidR="00D00C78" w:rsidRPr="008C10BC">
              <w:rPr>
                <w:rFonts w:ascii="Trebuchet MS" w:eastAsia="Calibri" w:hAnsi="Trebuchet MS" w:cs="Arial"/>
                <w:sz w:val="24"/>
                <w:szCs w:val="24"/>
              </w:rPr>
              <w:t>, atașat la funcția Solicitant,</w:t>
            </w:r>
            <w:r w:rsidR="00A53C6E" w:rsidRPr="008C10BC">
              <w:rPr>
                <w:rFonts w:ascii="Trebuchet MS" w:eastAsia="Calibri" w:hAnsi="Trebuchet MS" w:cs="Arial"/>
                <w:sz w:val="24"/>
                <w:szCs w:val="24"/>
              </w:rPr>
              <w:t xml:space="preserve"> cu privire la responsabilitățile partenerilor</w:t>
            </w:r>
            <w:r w:rsidR="00A53C6E" w:rsidRPr="00DC0F95">
              <w:rPr>
                <w:rFonts w:ascii="Trebuchet MS" w:eastAsia="Calibri" w:hAnsi="Trebuchet MS" w:cs="Arial"/>
                <w:sz w:val="24"/>
                <w:szCs w:val="24"/>
              </w:rPr>
              <w:t xml:space="preserve"> cu privire la derularea activităților.</w:t>
            </w:r>
          </w:p>
          <w:p w14:paraId="523CF4EA" w14:textId="5BB816B5" w:rsidR="0000389D" w:rsidRPr="00DC0F95" w:rsidRDefault="003C0EC1" w:rsidP="00FE7BC4">
            <w:pPr>
              <w:numPr>
                <w:ilvl w:val="0"/>
                <w:numId w:val="22"/>
              </w:numPr>
              <w:spacing w:after="0" w:line="240" w:lineRule="auto"/>
              <w:ind w:left="342"/>
              <w:jc w:val="both"/>
              <w:rPr>
                <w:rFonts w:ascii="Trebuchet MS" w:eastAsia="Calibri" w:hAnsi="Trebuchet MS" w:cs="Arial"/>
                <w:sz w:val="24"/>
                <w:szCs w:val="24"/>
              </w:rPr>
            </w:pPr>
            <w:ins w:id="5" w:author="Gabriela Popescu" w:date="2018-06-29T12:51:00Z">
              <w:r>
                <w:rPr>
                  <w:rFonts w:ascii="Trebuchet MS" w:eastAsia="Calibri" w:hAnsi="Trebuchet MS" w:cs="Arial"/>
                  <w:sz w:val="24"/>
                  <w:szCs w:val="24"/>
                </w:rPr>
                <w:t>a</w:t>
              </w:r>
            </w:ins>
            <w:del w:id="6" w:author="Gabriela Popescu" w:date="2018-06-29T12:51:00Z">
              <w:r w:rsidR="00E3704E" w:rsidRPr="00DC0F95" w:rsidDel="003C0EC1">
                <w:rPr>
                  <w:rFonts w:ascii="Trebuchet MS" w:eastAsia="Calibri" w:hAnsi="Trebuchet MS" w:cs="Arial"/>
                  <w:sz w:val="24"/>
                  <w:szCs w:val="24"/>
                </w:rPr>
                <w:delText>A</w:delText>
              </w:r>
            </w:del>
            <w:r w:rsidR="00E3704E" w:rsidRPr="00DC0F95">
              <w:rPr>
                <w:rFonts w:ascii="Trebuchet MS" w:eastAsia="Calibri" w:hAnsi="Trebuchet MS" w:cs="Arial"/>
                <w:sz w:val="24"/>
                <w:szCs w:val="24"/>
              </w:rPr>
              <w:t xml:space="preserve">ctivitățile proiectului </w:t>
            </w:r>
            <w:r w:rsidR="000E50FE" w:rsidRPr="00DC0F95">
              <w:rPr>
                <w:rFonts w:ascii="Trebuchet MS" w:eastAsia="Calibri" w:hAnsi="Trebuchet MS" w:cs="Arial"/>
                <w:sz w:val="24"/>
                <w:szCs w:val="24"/>
              </w:rPr>
              <w:t>conduc la atingerea rezultatelor așteptat</w:t>
            </w:r>
            <w:r w:rsidR="00E3704E" w:rsidRPr="00DC0F95">
              <w:rPr>
                <w:rFonts w:ascii="Trebuchet MS" w:eastAsia="Calibri" w:hAnsi="Trebuchet MS" w:cs="Arial"/>
                <w:sz w:val="24"/>
                <w:szCs w:val="24"/>
              </w:rPr>
              <w:t>e</w:t>
            </w:r>
            <w:r w:rsidR="000E50FE" w:rsidRPr="00DC0F95">
              <w:rPr>
                <w:rFonts w:ascii="Trebuchet MS" w:eastAsia="Calibri" w:hAnsi="Trebuchet MS" w:cs="Arial"/>
                <w:sz w:val="24"/>
                <w:szCs w:val="24"/>
              </w:rPr>
              <w:t>;</w:t>
            </w:r>
          </w:p>
          <w:p w14:paraId="71BB743D" w14:textId="404C0A54" w:rsidR="0000389D" w:rsidRPr="00DC0F95" w:rsidRDefault="003C0EC1" w:rsidP="00FE7BC4">
            <w:pPr>
              <w:numPr>
                <w:ilvl w:val="0"/>
                <w:numId w:val="22"/>
              </w:numPr>
              <w:spacing w:after="0" w:line="240" w:lineRule="auto"/>
              <w:ind w:left="342"/>
              <w:jc w:val="both"/>
              <w:rPr>
                <w:rFonts w:ascii="Trebuchet MS" w:eastAsia="Calibri" w:hAnsi="Trebuchet MS" w:cs="Arial"/>
                <w:sz w:val="24"/>
                <w:szCs w:val="24"/>
              </w:rPr>
            </w:pPr>
            <w:ins w:id="7" w:author="Gabriela Popescu" w:date="2018-06-29T12:51:00Z">
              <w:r>
                <w:rPr>
                  <w:rFonts w:ascii="Trebuchet MS" w:eastAsia="Calibri" w:hAnsi="Trebuchet MS" w:cs="Arial"/>
                  <w:sz w:val="24"/>
                  <w:szCs w:val="24"/>
                </w:rPr>
                <w:t>l</w:t>
              </w:r>
            </w:ins>
            <w:del w:id="8" w:author="Gabriela Popescu" w:date="2018-06-29T12:51:00Z">
              <w:r w:rsidR="0000389D" w:rsidRPr="00DC0F95" w:rsidDel="003C0EC1">
                <w:rPr>
                  <w:rFonts w:ascii="Trebuchet MS" w:eastAsia="Calibri" w:hAnsi="Trebuchet MS" w:cs="Arial"/>
                  <w:sz w:val="24"/>
                  <w:szCs w:val="24"/>
                </w:rPr>
                <w:delText>L</w:delText>
              </w:r>
            </w:del>
            <w:r w:rsidR="0000389D" w:rsidRPr="00DC0F95">
              <w:rPr>
                <w:rFonts w:ascii="Trebuchet MS" w:eastAsia="Calibri" w:hAnsi="Trebuchet MS" w:cs="Arial"/>
                <w:sz w:val="24"/>
                <w:szCs w:val="24"/>
              </w:rPr>
              <w:t xml:space="preserve">a funcția Activități previzionate se vor atașa următoarele documente numai în cazul proiectelor care se vor depune pentru finanțare din Acțiunea 3.1.2: </w:t>
            </w:r>
          </w:p>
          <w:p w14:paraId="3F672CCA" w14:textId="77777777" w:rsidR="0000389D" w:rsidRPr="00DC0F95" w:rsidRDefault="0000389D" w:rsidP="00FE7BC4">
            <w:pPr>
              <w:numPr>
                <w:ilvl w:val="0"/>
                <w:numId w:val="24"/>
              </w:numPr>
              <w:spacing w:after="0" w:line="240" w:lineRule="auto"/>
              <w:jc w:val="both"/>
              <w:rPr>
                <w:rFonts w:ascii="Trebuchet MS" w:eastAsia="Calibri" w:hAnsi="Trebuchet MS" w:cs="Arial"/>
                <w:sz w:val="24"/>
                <w:szCs w:val="24"/>
              </w:rPr>
            </w:pPr>
            <w:r w:rsidRPr="00DC0F95">
              <w:rPr>
                <w:rFonts w:ascii="Trebuchet MS" w:eastAsia="Calibri" w:hAnsi="Trebuchet MS" w:cs="Arial"/>
                <w:sz w:val="24"/>
                <w:szCs w:val="24"/>
              </w:rPr>
              <w:lastRenderedPageBreak/>
              <w:t>organigrama instituţiei aprobată;</w:t>
            </w:r>
          </w:p>
          <w:p w14:paraId="742E191F" w14:textId="77777777" w:rsidR="0000389D" w:rsidRPr="00DC0F95" w:rsidRDefault="0000389D" w:rsidP="00FE7BC4">
            <w:pPr>
              <w:numPr>
                <w:ilvl w:val="0"/>
                <w:numId w:val="24"/>
              </w:numPr>
              <w:spacing w:after="0" w:line="240" w:lineRule="auto"/>
              <w:jc w:val="both"/>
              <w:rPr>
                <w:rFonts w:ascii="Trebuchet MS" w:eastAsia="Calibri" w:hAnsi="Trebuchet MS" w:cs="Arial"/>
                <w:sz w:val="24"/>
                <w:szCs w:val="24"/>
              </w:rPr>
            </w:pPr>
            <w:r w:rsidRPr="00DC0F95">
              <w:rPr>
                <w:rFonts w:ascii="Trebuchet MS" w:eastAsia="Calibri" w:hAnsi="Trebuchet MS" w:cs="Arial"/>
                <w:sz w:val="24"/>
                <w:szCs w:val="24"/>
              </w:rPr>
              <w:t>extras din regulamentul de organizare şi funcţionare aprobat, cu privire la structurile pentru care se solicită rambursare.</w:t>
            </w:r>
          </w:p>
          <w:p w14:paraId="6ED603B4" w14:textId="76933116" w:rsidR="00BB5547" w:rsidRPr="00DC0F95" w:rsidRDefault="00BB5547"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Este prezentat un calendar realist al activităţilor propuse, verificându-se funcția Activități previzionate pentru care se solicită finanțare nerambursabilă și funcția Plan de achiziții din cererea de finanțare. Se urmărește dacă:</w:t>
            </w:r>
          </w:p>
          <w:p w14:paraId="1DD6E70C" w14:textId="2C235F99" w:rsidR="0037044D" w:rsidRPr="00DC0F95" w:rsidRDefault="0037044D" w:rsidP="00FE7BC4">
            <w:p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 xml:space="preserve">     - proiectul va fi implementat în intervalul de timp ianuarie 2014 - decembrie 2023</w:t>
            </w:r>
          </w:p>
          <w:p w14:paraId="235909B4" w14:textId="5DDA27F6" w:rsidR="00BB5547" w:rsidRPr="00DC0F95" w:rsidRDefault="00BB5547" w:rsidP="00FE7BC4">
            <w:p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 xml:space="preserve">     </w:t>
            </w:r>
            <w:r w:rsidR="00A53C6E" w:rsidRPr="00DC0F95">
              <w:rPr>
                <w:rFonts w:ascii="Trebuchet MS" w:eastAsia="Calibri" w:hAnsi="Trebuchet MS" w:cs="Arial"/>
                <w:sz w:val="24"/>
                <w:szCs w:val="24"/>
              </w:rPr>
              <w:t>-</w:t>
            </w:r>
            <w:r w:rsidRPr="00DC0F95">
              <w:rPr>
                <w:rFonts w:ascii="Trebuchet MS" w:eastAsia="Calibri" w:hAnsi="Trebuchet MS" w:cs="Arial"/>
                <w:sz w:val="24"/>
                <w:szCs w:val="24"/>
              </w:rPr>
              <w:t xml:space="preserve"> durata activităților este estimată realist și dacă se înlănţuie logic din punct de vedere al succesiunii în timp;</w:t>
            </w:r>
          </w:p>
          <w:p w14:paraId="101F9E27" w14:textId="6E59233F" w:rsidR="00BB5547" w:rsidRPr="00DC0F95" w:rsidRDefault="00A53C6E" w:rsidP="00FE7BC4">
            <w:p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 xml:space="preserve">   - </w:t>
            </w:r>
            <w:r w:rsidR="00BB5547" w:rsidRPr="00DC0F95">
              <w:rPr>
                <w:rFonts w:ascii="Trebuchet MS" w:eastAsia="Calibri" w:hAnsi="Trebuchet MS" w:cs="Arial"/>
                <w:sz w:val="24"/>
                <w:szCs w:val="24"/>
              </w:rPr>
              <w:t>achizițiile necesare susținerii implementării proiectului (ex. serviciile de management al proiectului, consumabile ș.a.) sunt prevăzute la începutul proiectului.</w:t>
            </w:r>
          </w:p>
          <w:p w14:paraId="10856A26" w14:textId="77777777" w:rsidR="000E50FE" w:rsidRPr="00DC0F95" w:rsidDel="007A660D" w:rsidRDefault="000E50FE" w:rsidP="00FE7BC4">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rezultatele așteptate sunt cuantificate prin indicatorii de proiect stabiliți;</w:t>
            </w:r>
          </w:p>
          <w:p w14:paraId="6BF6DD29" w14:textId="733313FD" w:rsidR="00F12107" w:rsidRPr="00DC0F95" w:rsidRDefault="008924D6" w:rsidP="00DC0F95">
            <w:pPr>
              <w:numPr>
                <w:ilvl w:val="0"/>
                <w:numId w:val="22"/>
              </w:numPr>
              <w:spacing w:after="0" w:line="240" w:lineRule="auto"/>
              <w:ind w:left="342"/>
              <w:jc w:val="both"/>
              <w:rPr>
                <w:rFonts w:ascii="Trebuchet MS" w:eastAsia="Calibri" w:hAnsi="Trebuchet MS" w:cs="Arial"/>
                <w:sz w:val="24"/>
                <w:szCs w:val="24"/>
              </w:rPr>
            </w:pPr>
            <w:r w:rsidRPr="00DC0F95">
              <w:rPr>
                <w:rFonts w:ascii="Trebuchet MS" w:eastAsia="Calibri" w:hAnsi="Trebuchet MS" w:cs="Arial"/>
                <w:sz w:val="24"/>
                <w:szCs w:val="24"/>
              </w:rPr>
              <w:t>v</w:t>
            </w:r>
            <w:r w:rsidR="000E50FE" w:rsidRPr="00DC0F95">
              <w:rPr>
                <w:rFonts w:ascii="Trebuchet MS" w:eastAsia="Calibri" w:hAnsi="Trebuchet MS" w:cs="Arial"/>
                <w:sz w:val="24"/>
                <w:szCs w:val="24"/>
              </w:rPr>
              <w:t>alorile țintă stabilite pentru indicat</w:t>
            </w:r>
            <w:r w:rsidR="00B92A0D" w:rsidRPr="00DC0F95">
              <w:rPr>
                <w:rFonts w:ascii="Trebuchet MS" w:eastAsia="Calibri" w:hAnsi="Trebuchet MS" w:cs="Arial"/>
                <w:sz w:val="24"/>
                <w:szCs w:val="24"/>
              </w:rPr>
              <w:t>orii proiectului sunt realiste.</w:t>
            </w:r>
          </w:p>
        </w:tc>
        <w:tc>
          <w:tcPr>
            <w:tcW w:w="850" w:type="dxa"/>
          </w:tcPr>
          <w:p w14:paraId="788F70DE" w14:textId="77777777" w:rsidR="00EC388E" w:rsidRPr="00DC0F95" w:rsidRDefault="00EC388E" w:rsidP="004D2B47">
            <w:pPr>
              <w:spacing w:after="0" w:line="240" w:lineRule="auto"/>
              <w:jc w:val="both"/>
              <w:rPr>
                <w:rFonts w:ascii="Trebuchet MS" w:hAnsi="Trebuchet MS"/>
                <w:b/>
                <w:color w:val="333333"/>
                <w:sz w:val="24"/>
                <w:szCs w:val="24"/>
              </w:rPr>
            </w:pPr>
          </w:p>
        </w:tc>
        <w:tc>
          <w:tcPr>
            <w:tcW w:w="2694" w:type="dxa"/>
          </w:tcPr>
          <w:p w14:paraId="31E9E1F8" w14:textId="77777777" w:rsidR="00EC388E" w:rsidRPr="00DC0F95" w:rsidRDefault="00EC388E" w:rsidP="004D2B47">
            <w:pPr>
              <w:spacing w:after="0" w:line="240" w:lineRule="auto"/>
              <w:jc w:val="both"/>
              <w:rPr>
                <w:rFonts w:ascii="Trebuchet MS" w:hAnsi="Trebuchet MS"/>
                <w:b/>
                <w:color w:val="333333"/>
                <w:sz w:val="24"/>
                <w:szCs w:val="24"/>
              </w:rPr>
            </w:pPr>
          </w:p>
        </w:tc>
        <w:tc>
          <w:tcPr>
            <w:tcW w:w="850" w:type="dxa"/>
            <w:shd w:val="clear" w:color="auto" w:fill="auto"/>
          </w:tcPr>
          <w:p w14:paraId="748EC188" w14:textId="77777777" w:rsidR="00EC388E" w:rsidRPr="00DC0F95" w:rsidRDefault="00EC388E" w:rsidP="004D2B47">
            <w:pPr>
              <w:spacing w:after="0" w:line="240" w:lineRule="auto"/>
              <w:jc w:val="both"/>
              <w:rPr>
                <w:rFonts w:ascii="Trebuchet MS" w:hAnsi="Trebuchet MS"/>
                <w:b/>
                <w:color w:val="333333"/>
                <w:sz w:val="24"/>
                <w:szCs w:val="24"/>
              </w:rPr>
            </w:pPr>
          </w:p>
        </w:tc>
        <w:tc>
          <w:tcPr>
            <w:tcW w:w="2410" w:type="dxa"/>
            <w:shd w:val="clear" w:color="auto" w:fill="auto"/>
          </w:tcPr>
          <w:p w14:paraId="23A36177" w14:textId="77777777" w:rsidR="00EC388E" w:rsidRPr="00DC0F95" w:rsidRDefault="00EC388E" w:rsidP="004D2B47">
            <w:pPr>
              <w:spacing w:after="0" w:line="240" w:lineRule="auto"/>
              <w:jc w:val="both"/>
              <w:rPr>
                <w:rFonts w:ascii="Trebuchet MS" w:hAnsi="Trebuchet MS"/>
                <w:b/>
                <w:color w:val="333333"/>
                <w:sz w:val="24"/>
                <w:szCs w:val="24"/>
              </w:rPr>
            </w:pPr>
          </w:p>
        </w:tc>
      </w:tr>
      <w:tr w:rsidR="00725FC4" w:rsidRPr="00DC0F95" w14:paraId="6A9B4A64" w14:textId="77777777" w:rsidTr="008C10BC">
        <w:tc>
          <w:tcPr>
            <w:tcW w:w="3085" w:type="dxa"/>
            <w:vAlign w:val="center"/>
          </w:tcPr>
          <w:p w14:paraId="033E16FB" w14:textId="6281BE9C" w:rsidR="00725FC4" w:rsidRPr="00DC0F95" w:rsidRDefault="00725FC4"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 xml:space="preserve">Achiziții publice </w:t>
            </w:r>
          </w:p>
        </w:tc>
        <w:tc>
          <w:tcPr>
            <w:tcW w:w="5812" w:type="dxa"/>
          </w:tcPr>
          <w:p w14:paraId="6C772320" w14:textId="4C38CCF5" w:rsidR="007F073F" w:rsidRPr="00DC0F95" w:rsidRDefault="007F073F" w:rsidP="00FE7BC4">
            <w:pPr>
              <w:spacing w:before="120" w:after="0" w:line="240" w:lineRule="auto"/>
              <w:contextualSpacing/>
              <w:jc w:val="both"/>
              <w:rPr>
                <w:rFonts w:ascii="Trebuchet MS" w:hAnsi="Trebuchet MS"/>
                <w:sz w:val="24"/>
                <w:szCs w:val="24"/>
              </w:rPr>
            </w:pPr>
            <w:r w:rsidRPr="00DC0F95">
              <w:rPr>
                <w:rFonts w:ascii="Trebuchet MS" w:hAnsi="Trebuchet MS"/>
                <w:sz w:val="24"/>
                <w:szCs w:val="24"/>
              </w:rPr>
              <w:t xml:space="preserve">În cazul proiectelor care includ achiziții publice, la funcția Plan achiziții se va verifica atașarea centralizatorului achiziții publice prevăzute în proiect conform modelului din CF cu indicații de </w:t>
            </w:r>
            <w:r w:rsidRPr="00DC0F95">
              <w:rPr>
                <w:rFonts w:ascii="Trebuchet MS" w:hAnsi="Trebuchet MS"/>
                <w:sz w:val="24"/>
                <w:szCs w:val="24"/>
              </w:rPr>
              <w:lastRenderedPageBreak/>
              <w:t>completare.</w:t>
            </w:r>
          </w:p>
          <w:p w14:paraId="318B7FD5" w14:textId="77777777" w:rsidR="007F073F" w:rsidRPr="00DC0F95" w:rsidRDefault="007F073F" w:rsidP="00FE7BC4">
            <w:pPr>
              <w:spacing w:before="120" w:after="0" w:line="240" w:lineRule="auto"/>
              <w:contextualSpacing/>
              <w:jc w:val="both"/>
              <w:rPr>
                <w:rFonts w:ascii="Trebuchet MS" w:hAnsi="Trebuchet MS"/>
                <w:sz w:val="24"/>
                <w:szCs w:val="24"/>
              </w:rPr>
            </w:pPr>
          </w:p>
          <w:p w14:paraId="7931AF65" w14:textId="7D020A6B" w:rsidR="00725FC4" w:rsidRPr="00DC0F95" w:rsidRDefault="00725FC4" w:rsidP="00FE7BC4">
            <w:pPr>
              <w:spacing w:before="120" w:after="0" w:line="240" w:lineRule="auto"/>
              <w:contextualSpacing/>
              <w:jc w:val="both"/>
              <w:rPr>
                <w:rFonts w:ascii="Trebuchet MS" w:hAnsi="Trebuchet MS"/>
                <w:sz w:val="24"/>
                <w:szCs w:val="24"/>
              </w:rPr>
            </w:pPr>
            <w:r w:rsidRPr="00DC0F95">
              <w:rPr>
                <w:rFonts w:ascii="Trebuchet MS" w:hAnsi="Trebuchet MS"/>
                <w:sz w:val="24"/>
                <w:szCs w:val="24"/>
              </w:rPr>
              <w:t xml:space="preserve">Se verifică următoarele la </w:t>
            </w:r>
            <w:r w:rsidRPr="00DC0F95">
              <w:rPr>
                <w:rFonts w:ascii="Trebuchet MS" w:eastAsia="Times New Roman" w:hAnsi="Trebuchet MS" w:cs="Times New Roman"/>
                <w:sz w:val="24"/>
                <w:szCs w:val="24"/>
                <w:lang w:eastAsia="ro-RO"/>
              </w:rPr>
              <w:t xml:space="preserve">funcția </w:t>
            </w:r>
            <w:r w:rsidRPr="00DC0F95">
              <w:rPr>
                <w:rFonts w:ascii="Trebuchet MS" w:eastAsia="Times New Roman" w:hAnsi="Trebuchet MS" w:cs="Times New Roman"/>
                <w:i/>
                <w:sz w:val="24"/>
                <w:szCs w:val="24"/>
                <w:lang w:eastAsia="ro-RO"/>
              </w:rPr>
              <w:t>Plan de achiziții</w:t>
            </w:r>
            <w:r w:rsidRPr="00DC0F95">
              <w:rPr>
                <w:rFonts w:ascii="Trebuchet MS" w:hAnsi="Trebuchet MS"/>
                <w:sz w:val="24"/>
                <w:szCs w:val="24"/>
              </w:rPr>
              <w:t xml:space="preserve"> din cererea de finanțare:</w:t>
            </w:r>
          </w:p>
          <w:p w14:paraId="30648B11" w14:textId="60331D90" w:rsidR="00725FC4" w:rsidRPr="008C10BC" w:rsidRDefault="00725FC4" w:rsidP="008C10BC">
            <w:pPr>
              <w:numPr>
                <w:ilvl w:val="0"/>
                <w:numId w:val="14"/>
              </w:numPr>
              <w:spacing w:before="120" w:after="160" w:line="240" w:lineRule="auto"/>
              <w:ind w:left="884" w:hanging="164"/>
              <w:contextualSpacing/>
              <w:jc w:val="both"/>
              <w:rPr>
                <w:rFonts w:ascii="Trebuchet MS" w:hAnsi="Trebuchet MS"/>
                <w:sz w:val="24"/>
                <w:szCs w:val="24"/>
              </w:rPr>
            </w:pPr>
            <w:r w:rsidRPr="008C10BC">
              <w:rPr>
                <w:rFonts w:ascii="Trebuchet MS" w:hAnsi="Trebuchet MS"/>
                <w:sz w:val="24"/>
                <w:szCs w:val="24"/>
              </w:rPr>
              <w:t>sunt cuprinse procedurile de achiziție în cadrul proiectului, atât cele demarate/efectuate până la depunerea cererii de finanţare (dacă este cazul), cât și cele preconizate după depunerea acesteia;</w:t>
            </w:r>
          </w:p>
          <w:p w14:paraId="1C37C77F" w14:textId="77777777" w:rsidR="00725FC4" w:rsidRPr="00DC0F95" w:rsidRDefault="00725FC4" w:rsidP="00725FC4">
            <w:pPr>
              <w:numPr>
                <w:ilvl w:val="0"/>
                <w:numId w:val="14"/>
              </w:numPr>
              <w:spacing w:before="120" w:after="160" w:line="240" w:lineRule="auto"/>
              <w:ind w:left="884" w:hanging="164"/>
              <w:contextualSpacing/>
              <w:jc w:val="both"/>
              <w:rPr>
                <w:rFonts w:ascii="Trebuchet MS" w:hAnsi="Trebuchet MS"/>
                <w:sz w:val="24"/>
                <w:szCs w:val="24"/>
              </w:rPr>
            </w:pPr>
            <w:r w:rsidRPr="00DC0F95">
              <w:rPr>
                <w:rFonts w:ascii="Trebuchet MS" w:hAnsi="Trebuchet MS"/>
                <w:sz w:val="24"/>
                <w:szCs w:val="24"/>
              </w:rPr>
              <w:t>valoarea estimată a achiziției corespunde procedurii aplicate (încadrarea în praguri);</w:t>
            </w:r>
          </w:p>
          <w:p w14:paraId="22ED0F15" w14:textId="77777777" w:rsidR="00725FC4" w:rsidRPr="00DC0F95" w:rsidRDefault="00725FC4" w:rsidP="00725FC4">
            <w:pPr>
              <w:numPr>
                <w:ilvl w:val="0"/>
                <w:numId w:val="14"/>
              </w:numPr>
              <w:spacing w:before="120" w:after="160" w:line="240" w:lineRule="auto"/>
              <w:ind w:left="884" w:hanging="164"/>
              <w:contextualSpacing/>
              <w:jc w:val="both"/>
              <w:rPr>
                <w:rFonts w:ascii="Trebuchet MS" w:hAnsi="Trebuchet MS"/>
                <w:sz w:val="24"/>
                <w:szCs w:val="24"/>
              </w:rPr>
            </w:pPr>
            <w:r w:rsidRPr="00DC0F95">
              <w:rPr>
                <w:rFonts w:ascii="Trebuchet MS" w:hAnsi="Trebuchet MS"/>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7B685817" w14:textId="77777777" w:rsidR="00725FC4" w:rsidRPr="00DC0F95" w:rsidRDefault="00725FC4" w:rsidP="00725FC4">
            <w:pPr>
              <w:numPr>
                <w:ilvl w:val="0"/>
                <w:numId w:val="14"/>
              </w:numPr>
              <w:spacing w:before="120" w:after="160" w:line="240" w:lineRule="auto"/>
              <w:ind w:left="884" w:hanging="164"/>
              <w:contextualSpacing/>
              <w:jc w:val="both"/>
              <w:rPr>
                <w:rFonts w:ascii="Trebuchet MS" w:hAnsi="Trebuchet MS"/>
                <w:sz w:val="24"/>
                <w:szCs w:val="24"/>
              </w:rPr>
            </w:pPr>
            <w:r w:rsidRPr="00DC0F95">
              <w:rPr>
                <w:rFonts w:ascii="Trebuchet MS" w:hAnsi="Trebuchet MS"/>
                <w:sz w:val="24"/>
                <w:szCs w:val="24"/>
              </w:rPr>
              <w:t>obiectul, titlul și tipul contractului/ acordului cadru sunt corelate cu codurile CPV, precum și cu activitățile din cererea de finanțare.</w:t>
            </w:r>
          </w:p>
          <w:p w14:paraId="000455B5" w14:textId="41353BF7" w:rsidR="00725FC4" w:rsidRPr="00DC0F95" w:rsidRDefault="00A53C6E" w:rsidP="00FE7BC4">
            <w:pPr>
              <w:numPr>
                <w:ilvl w:val="0"/>
                <w:numId w:val="14"/>
              </w:numPr>
              <w:spacing w:before="120" w:after="160" w:line="240" w:lineRule="auto"/>
              <w:ind w:left="884" w:hanging="164"/>
              <w:contextualSpacing/>
              <w:jc w:val="both"/>
              <w:rPr>
                <w:rFonts w:ascii="Trebuchet MS" w:hAnsi="Trebuchet MS"/>
                <w:sz w:val="24"/>
                <w:szCs w:val="24"/>
              </w:rPr>
            </w:pPr>
            <w:r w:rsidRPr="00DC0F95">
              <w:rPr>
                <w:rFonts w:ascii="Trebuchet MS" w:hAnsi="Trebuchet MS"/>
                <w:sz w:val="24"/>
                <w:szCs w:val="24"/>
              </w:rPr>
              <w:t xml:space="preserve">durata de derulare a achiziției este realistă, în concordanță cu procedura aplicată și corelată cu calendarul </w:t>
            </w:r>
            <w:r w:rsidRPr="00DC0F95">
              <w:rPr>
                <w:rFonts w:ascii="Trebuchet MS" w:hAnsi="Trebuchet MS"/>
                <w:sz w:val="24"/>
                <w:szCs w:val="24"/>
              </w:rPr>
              <w:lastRenderedPageBreak/>
              <w:t>activităților;</w:t>
            </w:r>
          </w:p>
        </w:tc>
        <w:tc>
          <w:tcPr>
            <w:tcW w:w="850" w:type="dxa"/>
          </w:tcPr>
          <w:p w14:paraId="4158AEEA" w14:textId="77777777" w:rsidR="00725FC4" w:rsidRPr="00DC0F95" w:rsidRDefault="00725FC4" w:rsidP="00DD7199">
            <w:pPr>
              <w:spacing w:after="0" w:line="240" w:lineRule="auto"/>
              <w:jc w:val="both"/>
              <w:rPr>
                <w:rFonts w:ascii="Trebuchet MS" w:hAnsi="Trebuchet MS"/>
                <w:b/>
                <w:color w:val="333333"/>
                <w:sz w:val="24"/>
                <w:szCs w:val="24"/>
              </w:rPr>
            </w:pPr>
          </w:p>
        </w:tc>
        <w:tc>
          <w:tcPr>
            <w:tcW w:w="2694" w:type="dxa"/>
          </w:tcPr>
          <w:p w14:paraId="023B0D4A" w14:textId="77777777" w:rsidR="00725FC4" w:rsidRPr="00DC0F95" w:rsidRDefault="00725FC4" w:rsidP="00DD7199">
            <w:pPr>
              <w:spacing w:after="0" w:line="240" w:lineRule="auto"/>
              <w:jc w:val="both"/>
              <w:rPr>
                <w:rFonts w:ascii="Trebuchet MS" w:hAnsi="Trebuchet MS"/>
                <w:b/>
                <w:color w:val="333333"/>
                <w:sz w:val="24"/>
                <w:szCs w:val="24"/>
              </w:rPr>
            </w:pPr>
          </w:p>
        </w:tc>
        <w:tc>
          <w:tcPr>
            <w:tcW w:w="850" w:type="dxa"/>
            <w:shd w:val="clear" w:color="auto" w:fill="auto"/>
          </w:tcPr>
          <w:p w14:paraId="2E79811D" w14:textId="77777777" w:rsidR="00725FC4" w:rsidRPr="00DC0F95" w:rsidRDefault="00725FC4" w:rsidP="00DD7199">
            <w:pPr>
              <w:spacing w:after="0" w:line="240" w:lineRule="auto"/>
              <w:jc w:val="both"/>
              <w:rPr>
                <w:rFonts w:ascii="Trebuchet MS" w:hAnsi="Trebuchet MS"/>
                <w:b/>
                <w:color w:val="333333"/>
                <w:sz w:val="24"/>
                <w:szCs w:val="24"/>
              </w:rPr>
            </w:pPr>
          </w:p>
        </w:tc>
        <w:tc>
          <w:tcPr>
            <w:tcW w:w="2410" w:type="dxa"/>
            <w:shd w:val="clear" w:color="auto" w:fill="auto"/>
          </w:tcPr>
          <w:p w14:paraId="065AF5FB" w14:textId="77777777" w:rsidR="00725FC4" w:rsidRPr="00DC0F95" w:rsidRDefault="00725FC4" w:rsidP="00DD7199">
            <w:pPr>
              <w:spacing w:after="0" w:line="240" w:lineRule="auto"/>
              <w:jc w:val="both"/>
              <w:rPr>
                <w:rFonts w:ascii="Trebuchet MS" w:hAnsi="Trebuchet MS"/>
                <w:b/>
                <w:color w:val="333333"/>
                <w:sz w:val="24"/>
                <w:szCs w:val="24"/>
              </w:rPr>
            </w:pPr>
          </w:p>
        </w:tc>
      </w:tr>
      <w:tr w:rsidR="00DD7199" w:rsidRPr="00DC0F95" w14:paraId="69F72A6C" w14:textId="77777777" w:rsidTr="008C10BC">
        <w:tc>
          <w:tcPr>
            <w:tcW w:w="3085" w:type="dxa"/>
            <w:vAlign w:val="center"/>
          </w:tcPr>
          <w:p w14:paraId="29B25C37" w14:textId="605578EE"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Au fost identificate riscurile relevante legate de implementarea proiectului și măsurile de reducere și/sau contracarare a acestora</w:t>
            </w:r>
          </w:p>
        </w:tc>
        <w:tc>
          <w:tcPr>
            <w:tcW w:w="5812" w:type="dxa"/>
          </w:tcPr>
          <w:p w14:paraId="3A8884DF" w14:textId="4A0D36D3" w:rsidR="00DD7199" w:rsidRPr="00DC0F95" w:rsidRDefault="00DD7199" w:rsidP="00DD7199">
            <w:pPr>
              <w:spacing w:after="0" w:line="240" w:lineRule="auto"/>
              <w:jc w:val="both"/>
              <w:rPr>
                <w:rFonts w:ascii="Trebuchet MS" w:hAnsi="Trebuchet MS"/>
                <w:sz w:val="24"/>
                <w:szCs w:val="24"/>
              </w:rPr>
            </w:pPr>
            <w:r w:rsidRPr="00DC0F95">
              <w:rPr>
                <w:rFonts w:ascii="Trebuchet MS" w:hAnsi="Trebuchet MS"/>
                <w:sz w:val="24"/>
                <w:szCs w:val="24"/>
              </w:rPr>
              <w:t xml:space="preserve">Se verifică </w:t>
            </w:r>
            <w:r w:rsidRPr="00DC0F95">
              <w:rPr>
                <w:rFonts w:ascii="Trebuchet MS" w:eastAsia="Times New Roman" w:hAnsi="Trebuchet MS" w:cs="Times New Roman"/>
                <w:sz w:val="24"/>
                <w:szCs w:val="24"/>
                <w:lang w:eastAsia="ro-RO"/>
              </w:rPr>
              <w:t xml:space="preserve">funcția </w:t>
            </w:r>
            <w:r w:rsidRPr="00DC0F95">
              <w:rPr>
                <w:rFonts w:ascii="Trebuchet MS" w:hAnsi="Trebuchet MS"/>
                <w:i/>
                <w:sz w:val="24"/>
                <w:szCs w:val="24"/>
                <w:lang w:eastAsia="ro-RO"/>
              </w:rPr>
              <w:t xml:space="preserve">Riscuri </w:t>
            </w:r>
            <w:r w:rsidRPr="00DC0F95">
              <w:rPr>
                <w:rFonts w:ascii="Trebuchet MS" w:eastAsia="Times New Roman" w:hAnsi="Trebuchet MS" w:cs="Times New Roman"/>
                <w:sz w:val="24"/>
                <w:szCs w:val="24"/>
              </w:rPr>
              <w:t>din</w:t>
            </w:r>
            <w:r w:rsidRPr="00DC0F95">
              <w:rPr>
                <w:rFonts w:ascii="Trebuchet MS" w:hAnsi="Trebuchet MS"/>
                <w:sz w:val="24"/>
                <w:szCs w:val="24"/>
              </w:rPr>
              <w:t xml:space="preserve"> cererea de finanțare. Se urmărește dacă au fost identificate riscurile relevante pentru implementarea proiectului, în cazul în care acestea există, precum și dacă au fost stabilite măsuri potrivite de reducere și/sau contracarare a acestora.</w:t>
            </w:r>
          </w:p>
        </w:tc>
        <w:tc>
          <w:tcPr>
            <w:tcW w:w="850" w:type="dxa"/>
          </w:tcPr>
          <w:p w14:paraId="225E2AA7"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11971D6A"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6D502FB1"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38427E61"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55FDE0A9" w14:textId="77777777" w:rsidTr="008C10BC">
        <w:tc>
          <w:tcPr>
            <w:tcW w:w="3085" w:type="dxa"/>
            <w:vAlign w:val="center"/>
          </w:tcPr>
          <w:p w14:paraId="33D5E5A1" w14:textId="77777777" w:rsidR="00DB6FFC" w:rsidRPr="00DC0F95" w:rsidRDefault="00DB6FFC" w:rsidP="00DD7199">
            <w:pPr>
              <w:spacing w:after="0" w:line="240" w:lineRule="auto"/>
              <w:ind w:left="72"/>
              <w:jc w:val="both"/>
              <w:rPr>
                <w:rFonts w:ascii="Trebuchet MS" w:hAnsi="Trebuchet MS"/>
                <w:sz w:val="24"/>
                <w:szCs w:val="24"/>
              </w:rPr>
            </w:pPr>
          </w:p>
          <w:p w14:paraId="2FD7318D" w14:textId="6FD5E1FB" w:rsidR="00DB6FFC" w:rsidRPr="00DC0F95" w:rsidRDefault="00DB6FFC" w:rsidP="00DD7199">
            <w:pPr>
              <w:spacing w:after="0" w:line="240" w:lineRule="auto"/>
              <w:ind w:left="72"/>
              <w:jc w:val="both"/>
              <w:rPr>
                <w:rFonts w:ascii="Trebuchet MS" w:hAnsi="Trebuchet MS"/>
                <w:sz w:val="24"/>
                <w:szCs w:val="24"/>
              </w:rPr>
            </w:pPr>
            <w:r w:rsidRPr="00DC0F95">
              <w:rPr>
                <w:rFonts w:ascii="Trebuchet MS" w:hAnsi="Trebuchet MS"/>
                <w:sz w:val="24"/>
                <w:szCs w:val="24"/>
              </w:rPr>
              <w:t>Solicitantul are capacitate administrativă, financiară și operațională pentru a implementa proiectul în bugetul prevăzut și în calendarul estimat</w:t>
            </w:r>
          </w:p>
          <w:p w14:paraId="6D94A7F4" w14:textId="77777777" w:rsidR="00DB6FFC" w:rsidRPr="00DC0F95" w:rsidRDefault="00DB6FFC" w:rsidP="00DD7199">
            <w:pPr>
              <w:spacing w:after="0" w:line="240" w:lineRule="auto"/>
              <w:ind w:left="72"/>
              <w:jc w:val="both"/>
              <w:rPr>
                <w:rFonts w:ascii="Trebuchet MS" w:hAnsi="Trebuchet MS"/>
                <w:sz w:val="24"/>
                <w:szCs w:val="24"/>
              </w:rPr>
            </w:pPr>
          </w:p>
          <w:p w14:paraId="7AFC26E6" w14:textId="77777777" w:rsidR="00DB6FFC" w:rsidRPr="00DC0F95" w:rsidRDefault="00DB6FFC" w:rsidP="00DD7199">
            <w:pPr>
              <w:spacing w:after="0" w:line="240" w:lineRule="auto"/>
              <w:ind w:left="72"/>
              <w:jc w:val="both"/>
              <w:rPr>
                <w:rFonts w:ascii="Trebuchet MS" w:hAnsi="Trebuchet MS"/>
                <w:sz w:val="24"/>
                <w:szCs w:val="24"/>
              </w:rPr>
            </w:pPr>
          </w:p>
          <w:p w14:paraId="366D3353" w14:textId="77777777" w:rsidR="00DB6FFC" w:rsidRPr="00DC0F95" w:rsidRDefault="00DB6FFC" w:rsidP="00DD7199">
            <w:pPr>
              <w:spacing w:after="0" w:line="240" w:lineRule="auto"/>
              <w:ind w:left="72"/>
              <w:jc w:val="both"/>
              <w:rPr>
                <w:rFonts w:ascii="Trebuchet MS" w:hAnsi="Trebuchet MS"/>
                <w:sz w:val="24"/>
                <w:szCs w:val="24"/>
              </w:rPr>
            </w:pPr>
          </w:p>
          <w:p w14:paraId="1656D50A" w14:textId="77777777" w:rsidR="00DB6FFC" w:rsidRPr="00DC0F95" w:rsidRDefault="00DB6FFC" w:rsidP="00DD7199">
            <w:pPr>
              <w:spacing w:after="0" w:line="240" w:lineRule="auto"/>
              <w:ind w:left="72"/>
              <w:jc w:val="both"/>
              <w:rPr>
                <w:rFonts w:ascii="Trebuchet MS" w:hAnsi="Trebuchet MS"/>
                <w:sz w:val="24"/>
                <w:szCs w:val="24"/>
              </w:rPr>
            </w:pPr>
          </w:p>
          <w:p w14:paraId="7AD32948" w14:textId="77777777" w:rsidR="00DB6FFC" w:rsidRPr="00DC0F95" w:rsidRDefault="00DB6FFC" w:rsidP="00DD7199">
            <w:pPr>
              <w:spacing w:after="0" w:line="240" w:lineRule="auto"/>
              <w:ind w:left="72"/>
              <w:jc w:val="both"/>
              <w:rPr>
                <w:rFonts w:ascii="Trebuchet MS" w:hAnsi="Trebuchet MS"/>
                <w:sz w:val="24"/>
                <w:szCs w:val="24"/>
              </w:rPr>
            </w:pPr>
          </w:p>
          <w:p w14:paraId="11E3986F" w14:textId="77777777" w:rsidR="00DB6FFC" w:rsidRPr="00DC0F95" w:rsidRDefault="00DB6FFC" w:rsidP="00DD7199">
            <w:pPr>
              <w:spacing w:after="0" w:line="240" w:lineRule="auto"/>
              <w:ind w:left="72"/>
              <w:jc w:val="both"/>
              <w:rPr>
                <w:rFonts w:ascii="Trebuchet MS" w:hAnsi="Trebuchet MS"/>
                <w:sz w:val="24"/>
                <w:szCs w:val="24"/>
              </w:rPr>
            </w:pPr>
          </w:p>
          <w:p w14:paraId="635B95BE" w14:textId="77777777" w:rsidR="00DB6FFC" w:rsidRPr="00DC0F95" w:rsidRDefault="00DB6FFC" w:rsidP="00DD7199">
            <w:pPr>
              <w:spacing w:after="0" w:line="240" w:lineRule="auto"/>
              <w:ind w:left="72"/>
              <w:jc w:val="both"/>
              <w:rPr>
                <w:rFonts w:ascii="Trebuchet MS" w:hAnsi="Trebuchet MS"/>
                <w:sz w:val="24"/>
                <w:szCs w:val="24"/>
              </w:rPr>
            </w:pPr>
          </w:p>
          <w:p w14:paraId="4B8C7570" w14:textId="77777777" w:rsidR="00DB6FFC" w:rsidRPr="00DC0F95" w:rsidRDefault="00DB6FFC" w:rsidP="00DD7199">
            <w:pPr>
              <w:spacing w:after="0" w:line="240" w:lineRule="auto"/>
              <w:ind w:left="72"/>
              <w:jc w:val="both"/>
              <w:rPr>
                <w:rFonts w:ascii="Trebuchet MS" w:hAnsi="Trebuchet MS"/>
                <w:sz w:val="24"/>
                <w:szCs w:val="24"/>
              </w:rPr>
            </w:pPr>
          </w:p>
          <w:p w14:paraId="6682143D" w14:textId="77777777" w:rsidR="00DB6FFC" w:rsidRPr="00DC0F95" w:rsidRDefault="00DB6FFC" w:rsidP="00DD7199">
            <w:pPr>
              <w:spacing w:after="0" w:line="240" w:lineRule="auto"/>
              <w:ind w:left="72"/>
              <w:jc w:val="both"/>
              <w:rPr>
                <w:rFonts w:ascii="Trebuchet MS" w:hAnsi="Trebuchet MS"/>
                <w:sz w:val="24"/>
                <w:szCs w:val="24"/>
              </w:rPr>
            </w:pPr>
          </w:p>
          <w:p w14:paraId="274F5E19" w14:textId="77777777" w:rsidR="00DB6FFC" w:rsidRPr="00DC0F95" w:rsidRDefault="00DB6FFC" w:rsidP="00DD7199">
            <w:pPr>
              <w:spacing w:after="0" w:line="240" w:lineRule="auto"/>
              <w:ind w:left="72"/>
              <w:jc w:val="both"/>
              <w:rPr>
                <w:rFonts w:ascii="Trebuchet MS" w:hAnsi="Trebuchet MS"/>
                <w:sz w:val="24"/>
                <w:szCs w:val="24"/>
              </w:rPr>
            </w:pPr>
          </w:p>
          <w:p w14:paraId="2AD9BB2D" w14:textId="77777777" w:rsidR="00DB6FFC" w:rsidRPr="00DC0F95" w:rsidRDefault="00DB6FFC" w:rsidP="00DD7199">
            <w:pPr>
              <w:spacing w:after="0" w:line="240" w:lineRule="auto"/>
              <w:ind w:left="72"/>
              <w:jc w:val="both"/>
              <w:rPr>
                <w:rFonts w:ascii="Trebuchet MS" w:hAnsi="Trebuchet MS"/>
                <w:sz w:val="24"/>
                <w:szCs w:val="24"/>
              </w:rPr>
            </w:pPr>
          </w:p>
          <w:p w14:paraId="7DEE7BDE" w14:textId="77777777" w:rsidR="00DB6FFC" w:rsidRPr="00DC0F95" w:rsidRDefault="00DB6FFC" w:rsidP="00DD7199">
            <w:pPr>
              <w:spacing w:after="0" w:line="240" w:lineRule="auto"/>
              <w:ind w:left="72"/>
              <w:jc w:val="both"/>
              <w:rPr>
                <w:rFonts w:ascii="Trebuchet MS" w:hAnsi="Trebuchet MS"/>
                <w:sz w:val="24"/>
                <w:szCs w:val="24"/>
              </w:rPr>
            </w:pPr>
          </w:p>
          <w:p w14:paraId="411301A3" w14:textId="77777777" w:rsidR="00DB6FFC" w:rsidRPr="00DC0F95" w:rsidRDefault="00DB6FFC" w:rsidP="00DD7199">
            <w:pPr>
              <w:spacing w:after="0" w:line="240" w:lineRule="auto"/>
              <w:ind w:left="72"/>
              <w:jc w:val="both"/>
              <w:rPr>
                <w:rFonts w:ascii="Trebuchet MS" w:hAnsi="Trebuchet MS"/>
                <w:sz w:val="24"/>
                <w:szCs w:val="24"/>
              </w:rPr>
            </w:pPr>
          </w:p>
          <w:p w14:paraId="1132AC26" w14:textId="77777777" w:rsidR="00DB6FFC" w:rsidRPr="00DC0F95" w:rsidRDefault="00DB6FFC" w:rsidP="00DD7199">
            <w:pPr>
              <w:spacing w:after="0" w:line="240" w:lineRule="auto"/>
              <w:ind w:left="72"/>
              <w:jc w:val="both"/>
              <w:rPr>
                <w:rFonts w:ascii="Trebuchet MS" w:hAnsi="Trebuchet MS"/>
                <w:sz w:val="24"/>
                <w:szCs w:val="24"/>
              </w:rPr>
            </w:pPr>
          </w:p>
          <w:p w14:paraId="6002F0CA" w14:textId="77777777" w:rsidR="00DB6FFC" w:rsidRPr="00DC0F95" w:rsidRDefault="00DB6FFC" w:rsidP="00DD7199">
            <w:pPr>
              <w:spacing w:after="0" w:line="240" w:lineRule="auto"/>
              <w:ind w:left="72"/>
              <w:jc w:val="both"/>
              <w:rPr>
                <w:rFonts w:ascii="Trebuchet MS" w:hAnsi="Trebuchet MS"/>
                <w:sz w:val="24"/>
                <w:szCs w:val="24"/>
              </w:rPr>
            </w:pPr>
          </w:p>
          <w:p w14:paraId="6BDC5E0E" w14:textId="77777777" w:rsidR="00DB6FFC" w:rsidRPr="00DC0F95" w:rsidRDefault="00DB6FFC" w:rsidP="00DD7199">
            <w:pPr>
              <w:spacing w:after="0" w:line="240" w:lineRule="auto"/>
              <w:ind w:left="72"/>
              <w:jc w:val="both"/>
              <w:rPr>
                <w:rFonts w:ascii="Trebuchet MS" w:hAnsi="Trebuchet MS"/>
                <w:sz w:val="24"/>
                <w:szCs w:val="24"/>
              </w:rPr>
            </w:pPr>
          </w:p>
          <w:p w14:paraId="1C37AAF7" w14:textId="77777777" w:rsidR="00DB6FFC" w:rsidRPr="00DC0F95" w:rsidRDefault="00DB6FFC" w:rsidP="00DD7199">
            <w:pPr>
              <w:spacing w:after="0" w:line="240" w:lineRule="auto"/>
              <w:ind w:left="72"/>
              <w:jc w:val="both"/>
              <w:rPr>
                <w:rFonts w:ascii="Trebuchet MS" w:hAnsi="Trebuchet MS"/>
                <w:sz w:val="24"/>
                <w:szCs w:val="24"/>
              </w:rPr>
            </w:pPr>
          </w:p>
          <w:p w14:paraId="1EA68067" w14:textId="77777777" w:rsidR="00DB6FFC" w:rsidRPr="00DC0F95" w:rsidRDefault="00DB6FFC" w:rsidP="00DD7199">
            <w:pPr>
              <w:spacing w:after="0" w:line="240" w:lineRule="auto"/>
              <w:ind w:left="72"/>
              <w:jc w:val="both"/>
              <w:rPr>
                <w:rFonts w:ascii="Trebuchet MS" w:hAnsi="Trebuchet MS"/>
                <w:sz w:val="24"/>
                <w:szCs w:val="24"/>
              </w:rPr>
            </w:pPr>
          </w:p>
          <w:p w14:paraId="7498AB82" w14:textId="77777777" w:rsidR="00DB6FFC" w:rsidRPr="00DC0F95" w:rsidRDefault="00DB6FFC" w:rsidP="00DD7199">
            <w:pPr>
              <w:spacing w:after="0" w:line="240" w:lineRule="auto"/>
              <w:ind w:left="72"/>
              <w:jc w:val="both"/>
              <w:rPr>
                <w:rFonts w:ascii="Trebuchet MS" w:hAnsi="Trebuchet MS"/>
                <w:sz w:val="24"/>
                <w:szCs w:val="24"/>
              </w:rPr>
            </w:pPr>
          </w:p>
          <w:p w14:paraId="75898E3E" w14:textId="77777777" w:rsidR="00DB6FFC" w:rsidRPr="00DC0F95" w:rsidRDefault="00DB6FFC" w:rsidP="00DD7199">
            <w:pPr>
              <w:spacing w:after="0" w:line="240" w:lineRule="auto"/>
              <w:ind w:left="72"/>
              <w:jc w:val="both"/>
              <w:rPr>
                <w:rFonts w:ascii="Trebuchet MS" w:hAnsi="Trebuchet MS"/>
                <w:sz w:val="24"/>
                <w:szCs w:val="24"/>
              </w:rPr>
            </w:pPr>
          </w:p>
          <w:p w14:paraId="3922C8D3" w14:textId="77777777" w:rsidR="00DB6FFC" w:rsidRPr="00DC0F95" w:rsidRDefault="00DB6FFC" w:rsidP="00DD7199">
            <w:pPr>
              <w:spacing w:after="0" w:line="240" w:lineRule="auto"/>
              <w:ind w:left="72"/>
              <w:jc w:val="both"/>
              <w:rPr>
                <w:rFonts w:ascii="Trebuchet MS" w:hAnsi="Trebuchet MS"/>
                <w:sz w:val="24"/>
                <w:szCs w:val="24"/>
              </w:rPr>
            </w:pPr>
          </w:p>
          <w:p w14:paraId="067F1A80" w14:textId="77777777" w:rsidR="00DB6FFC" w:rsidRPr="00DC0F95" w:rsidRDefault="00DB6FFC" w:rsidP="00DD7199">
            <w:pPr>
              <w:spacing w:after="0" w:line="240" w:lineRule="auto"/>
              <w:ind w:left="72"/>
              <w:jc w:val="both"/>
              <w:rPr>
                <w:rFonts w:ascii="Trebuchet MS" w:hAnsi="Trebuchet MS"/>
                <w:sz w:val="24"/>
                <w:szCs w:val="24"/>
              </w:rPr>
            </w:pPr>
          </w:p>
          <w:p w14:paraId="55285DCA" w14:textId="77777777" w:rsidR="00DB6FFC" w:rsidRPr="00DC0F95" w:rsidRDefault="00DB6FFC" w:rsidP="00DD7199">
            <w:pPr>
              <w:spacing w:after="0" w:line="240" w:lineRule="auto"/>
              <w:ind w:left="72"/>
              <w:jc w:val="both"/>
              <w:rPr>
                <w:rFonts w:ascii="Trebuchet MS" w:hAnsi="Trebuchet MS"/>
                <w:sz w:val="24"/>
                <w:szCs w:val="24"/>
              </w:rPr>
            </w:pPr>
          </w:p>
          <w:p w14:paraId="08A2FE8E" w14:textId="77777777" w:rsidR="00DB6FFC" w:rsidRPr="00DC0F95" w:rsidRDefault="00DB6FFC" w:rsidP="00DD7199">
            <w:pPr>
              <w:spacing w:after="0" w:line="240" w:lineRule="auto"/>
              <w:ind w:left="72"/>
              <w:jc w:val="both"/>
              <w:rPr>
                <w:rFonts w:ascii="Trebuchet MS" w:hAnsi="Trebuchet MS"/>
                <w:sz w:val="24"/>
                <w:szCs w:val="24"/>
              </w:rPr>
            </w:pPr>
          </w:p>
          <w:p w14:paraId="700C3DD6" w14:textId="77777777" w:rsidR="00DB6FFC" w:rsidRPr="00DC0F95" w:rsidRDefault="00DB6FFC" w:rsidP="00DD7199">
            <w:pPr>
              <w:spacing w:after="0" w:line="240" w:lineRule="auto"/>
              <w:ind w:left="72"/>
              <w:jc w:val="both"/>
              <w:rPr>
                <w:rFonts w:ascii="Trebuchet MS" w:hAnsi="Trebuchet MS"/>
                <w:sz w:val="24"/>
                <w:szCs w:val="24"/>
              </w:rPr>
            </w:pPr>
          </w:p>
          <w:p w14:paraId="20AD3A0C" w14:textId="77777777" w:rsidR="00DB6FFC" w:rsidRPr="00DC0F95" w:rsidRDefault="00DB6FFC" w:rsidP="00DD7199">
            <w:pPr>
              <w:spacing w:after="0" w:line="240" w:lineRule="auto"/>
              <w:ind w:left="72"/>
              <w:jc w:val="both"/>
              <w:rPr>
                <w:rFonts w:ascii="Trebuchet MS" w:hAnsi="Trebuchet MS"/>
                <w:sz w:val="24"/>
                <w:szCs w:val="24"/>
              </w:rPr>
            </w:pPr>
          </w:p>
          <w:p w14:paraId="3098A937" w14:textId="77777777" w:rsidR="00DB6FFC" w:rsidRPr="00DC0F95" w:rsidRDefault="00DB6FFC" w:rsidP="00DD7199">
            <w:pPr>
              <w:spacing w:after="0" w:line="240" w:lineRule="auto"/>
              <w:ind w:left="72"/>
              <w:jc w:val="both"/>
              <w:rPr>
                <w:rFonts w:ascii="Trebuchet MS" w:hAnsi="Trebuchet MS"/>
                <w:sz w:val="24"/>
                <w:szCs w:val="24"/>
              </w:rPr>
            </w:pPr>
          </w:p>
          <w:p w14:paraId="6BA06810" w14:textId="77777777" w:rsidR="00DB6FFC" w:rsidRPr="00DC0F95" w:rsidRDefault="00DB6FFC" w:rsidP="00DD7199">
            <w:pPr>
              <w:spacing w:after="0" w:line="240" w:lineRule="auto"/>
              <w:ind w:left="72"/>
              <w:jc w:val="both"/>
              <w:rPr>
                <w:rFonts w:ascii="Trebuchet MS" w:hAnsi="Trebuchet MS"/>
                <w:sz w:val="24"/>
                <w:szCs w:val="24"/>
              </w:rPr>
            </w:pPr>
          </w:p>
          <w:p w14:paraId="03C519CA" w14:textId="77777777" w:rsidR="00DB6FFC" w:rsidRPr="00DC0F95" w:rsidRDefault="00DB6FFC" w:rsidP="00DD7199">
            <w:pPr>
              <w:spacing w:after="0" w:line="240" w:lineRule="auto"/>
              <w:ind w:left="72"/>
              <w:jc w:val="both"/>
              <w:rPr>
                <w:rFonts w:ascii="Trebuchet MS" w:hAnsi="Trebuchet MS"/>
                <w:sz w:val="24"/>
                <w:szCs w:val="24"/>
              </w:rPr>
            </w:pPr>
          </w:p>
          <w:p w14:paraId="3B7B041E" w14:textId="77777777" w:rsidR="00DB6FFC" w:rsidRPr="00DC0F95" w:rsidRDefault="00DB6FFC" w:rsidP="00DD7199">
            <w:pPr>
              <w:spacing w:after="0" w:line="240" w:lineRule="auto"/>
              <w:ind w:left="72"/>
              <w:jc w:val="both"/>
              <w:rPr>
                <w:rFonts w:ascii="Trebuchet MS" w:hAnsi="Trebuchet MS"/>
                <w:sz w:val="24"/>
                <w:szCs w:val="24"/>
              </w:rPr>
            </w:pPr>
          </w:p>
          <w:p w14:paraId="7959D367" w14:textId="77777777" w:rsidR="00DB6FFC" w:rsidRPr="00DC0F95" w:rsidRDefault="00DB6FFC" w:rsidP="00DD7199">
            <w:pPr>
              <w:spacing w:after="0" w:line="240" w:lineRule="auto"/>
              <w:ind w:left="72"/>
              <w:jc w:val="both"/>
              <w:rPr>
                <w:rFonts w:ascii="Trebuchet MS" w:hAnsi="Trebuchet MS"/>
                <w:sz w:val="24"/>
                <w:szCs w:val="24"/>
              </w:rPr>
            </w:pPr>
          </w:p>
          <w:p w14:paraId="061014D3" w14:textId="77777777" w:rsidR="00DB6FFC" w:rsidRPr="00DC0F95" w:rsidRDefault="00DB6FFC" w:rsidP="00DD7199">
            <w:pPr>
              <w:spacing w:after="0" w:line="240" w:lineRule="auto"/>
              <w:ind w:left="72"/>
              <w:jc w:val="both"/>
              <w:rPr>
                <w:rFonts w:ascii="Trebuchet MS" w:hAnsi="Trebuchet MS"/>
                <w:sz w:val="24"/>
                <w:szCs w:val="24"/>
              </w:rPr>
            </w:pPr>
          </w:p>
          <w:p w14:paraId="31FBA69D" w14:textId="77777777" w:rsidR="00DB6FFC" w:rsidRPr="00DC0F95" w:rsidRDefault="00DB6FFC" w:rsidP="00DD7199">
            <w:pPr>
              <w:spacing w:after="0" w:line="240" w:lineRule="auto"/>
              <w:ind w:left="72"/>
              <w:jc w:val="both"/>
              <w:rPr>
                <w:rFonts w:ascii="Trebuchet MS" w:hAnsi="Trebuchet MS"/>
                <w:sz w:val="24"/>
                <w:szCs w:val="24"/>
              </w:rPr>
            </w:pPr>
          </w:p>
          <w:p w14:paraId="1E33A536" w14:textId="77777777" w:rsidR="00DB6FFC" w:rsidRPr="00DC0F95" w:rsidRDefault="00DB6FFC" w:rsidP="00DD7199">
            <w:pPr>
              <w:spacing w:after="0" w:line="240" w:lineRule="auto"/>
              <w:ind w:left="72"/>
              <w:jc w:val="both"/>
              <w:rPr>
                <w:rFonts w:ascii="Trebuchet MS" w:hAnsi="Trebuchet MS"/>
                <w:sz w:val="24"/>
                <w:szCs w:val="24"/>
              </w:rPr>
            </w:pPr>
          </w:p>
          <w:p w14:paraId="3E55C9BB" w14:textId="77777777" w:rsidR="00DB6FFC" w:rsidRPr="00DC0F95" w:rsidRDefault="00DB6FFC" w:rsidP="00DD7199">
            <w:pPr>
              <w:spacing w:after="0" w:line="240" w:lineRule="auto"/>
              <w:ind w:left="72"/>
              <w:jc w:val="both"/>
              <w:rPr>
                <w:rFonts w:ascii="Trebuchet MS" w:hAnsi="Trebuchet MS"/>
                <w:sz w:val="24"/>
                <w:szCs w:val="24"/>
              </w:rPr>
            </w:pPr>
          </w:p>
          <w:p w14:paraId="7C28DEDA" w14:textId="77777777" w:rsidR="00DB6FFC" w:rsidRPr="00DC0F95" w:rsidRDefault="00DB6FFC" w:rsidP="00DD7199">
            <w:pPr>
              <w:spacing w:after="0" w:line="240" w:lineRule="auto"/>
              <w:ind w:left="72"/>
              <w:jc w:val="both"/>
              <w:rPr>
                <w:rFonts w:ascii="Trebuchet MS" w:hAnsi="Trebuchet MS"/>
                <w:sz w:val="24"/>
                <w:szCs w:val="24"/>
              </w:rPr>
            </w:pPr>
          </w:p>
          <w:p w14:paraId="46FA3BD1" w14:textId="77777777" w:rsidR="00DB6FFC" w:rsidRPr="00DC0F95" w:rsidRDefault="00DB6FFC" w:rsidP="00DD7199">
            <w:pPr>
              <w:spacing w:after="0" w:line="240" w:lineRule="auto"/>
              <w:ind w:left="72"/>
              <w:jc w:val="both"/>
              <w:rPr>
                <w:rFonts w:ascii="Trebuchet MS" w:hAnsi="Trebuchet MS"/>
                <w:sz w:val="24"/>
                <w:szCs w:val="24"/>
              </w:rPr>
            </w:pPr>
          </w:p>
          <w:p w14:paraId="08D5AD0D" w14:textId="77777777" w:rsidR="00DB6FFC" w:rsidRPr="00DC0F95" w:rsidRDefault="00DB6FFC" w:rsidP="00DD7199">
            <w:pPr>
              <w:spacing w:after="0" w:line="240" w:lineRule="auto"/>
              <w:ind w:left="72"/>
              <w:jc w:val="both"/>
              <w:rPr>
                <w:rFonts w:ascii="Trebuchet MS" w:hAnsi="Trebuchet MS"/>
                <w:sz w:val="24"/>
                <w:szCs w:val="24"/>
              </w:rPr>
            </w:pPr>
          </w:p>
          <w:p w14:paraId="085C8353" w14:textId="77777777" w:rsidR="00DB6FFC" w:rsidRPr="00DC0F95" w:rsidRDefault="00DB6FFC" w:rsidP="00DD7199">
            <w:pPr>
              <w:spacing w:after="0" w:line="240" w:lineRule="auto"/>
              <w:ind w:left="72"/>
              <w:jc w:val="both"/>
              <w:rPr>
                <w:rFonts w:ascii="Trebuchet MS" w:hAnsi="Trebuchet MS"/>
                <w:sz w:val="24"/>
                <w:szCs w:val="24"/>
              </w:rPr>
            </w:pPr>
          </w:p>
          <w:p w14:paraId="6026B216" w14:textId="77777777" w:rsidR="00DB6FFC" w:rsidRPr="00DC0F95" w:rsidRDefault="00DB6FFC" w:rsidP="00DD7199">
            <w:pPr>
              <w:spacing w:after="0" w:line="240" w:lineRule="auto"/>
              <w:ind w:left="72"/>
              <w:jc w:val="both"/>
              <w:rPr>
                <w:rFonts w:ascii="Trebuchet MS" w:hAnsi="Trebuchet MS"/>
                <w:sz w:val="24"/>
                <w:szCs w:val="24"/>
              </w:rPr>
            </w:pPr>
          </w:p>
          <w:p w14:paraId="478AD2E7" w14:textId="77777777" w:rsidR="00DB6FFC" w:rsidRPr="00DC0F95" w:rsidRDefault="00DB6FFC" w:rsidP="00DD7199">
            <w:pPr>
              <w:spacing w:after="0" w:line="240" w:lineRule="auto"/>
              <w:ind w:left="72"/>
              <w:jc w:val="both"/>
              <w:rPr>
                <w:rFonts w:ascii="Trebuchet MS" w:hAnsi="Trebuchet MS"/>
                <w:sz w:val="24"/>
                <w:szCs w:val="24"/>
              </w:rPr>
            </w:pPr>
          </w:p>
          <w:p w14:paraId="33C9CAC0" w14:textId="77777777" w:rsidR="00DB6FFC" w:rsidRPr="00DC0F95" w:rsidRDefault="00DB6FFC" w:rsidP="00DD7199">
            <w:pPr>
              <w:spacing w:after="0" w:line="240" w:lineRule="auto"/>
              <w:ind w:left="72"/>
              <w:jc w:val="both"/>
              <w:rPr>
                <w:rFonts w:ascii="Trebuchet MS" w:hAnsi="Trebuchet MS"/>
                <w:sz w:val="24"/>
                <w:szCs w:val="24"/>
              </w:rPr>
            </w:pPr>
          </w:p>
          <w:p w14:paraId="5F73F1A1" w14:textId="77777777" w:rsidR="00DB6FFC" w:rsidRPr="00DC0F95" w:rsidRDefault="00DB6FFC" w:rsidP="00DD7199">
            <w:pPr>
              <w:spacing w:after="0" w:line="240" w:lineRule="auto"/>
              <w:ind w:left="72"/>
              <w:jc w:val="both"/>
              <w:rPr>
                <w:rFonts w:ascii="Trebuchet MS" w:hAnsi="Trebuchet MS"/>
                <w:sz w:val="24"/>
                <w:szCs w:val="24"/>
              </w:rPr>
            </w:pPr>
          </w:p>
          <w:p w14:paraId="7E098B12" w14:textId="77777777" w:rsidR="00DB6FFC" w:rsidRPr="00DC0F95" w:rsidRDefault="00DB6FFC" w:rsidP="00DD7199">
            <w:pPr>
              <w:spacing w:after="0" w:line="240" w:lineRule="auto"/>
              <w:ind w:left="72"/>
              <w:jc w:val="both"/>
              <w:rPr>
                <w:rFonts w:ascii="Trebuchet MS" w:hAnsi="Trebuchet MS"/>
                <w:sz w:val="24"/>
                <w:szCs w:val="24"/>
              </w:rPr>
            </w:pPr>
          </w:p>
          <w:p w14:paraId="4F292CB8" w14:textId="77777777" w:rsidR="00DB6FFC" w:rsidRPr="00DC0F95" w:rsidRDefault="00DB6FFC" w:rsidP="00DD7199">
            <w:pPr>
              <w:spacing w:after="0" w:line="240" w:lineRule="auto"/>
              <w:ind w:left="72"/>
              <w:jc w:val="both"/>
              <w:rPr>
                <w:rFonts w:ascii="Trebuchet MS" w:hAnsi="Trebuchet MS"/>
                <w:sz w:val="24"/>
                <w:szCs w:val="24"/>
              </w:rPr>
            </w:pPr>
          </w:p>
          <w:p w14:paraId="79A5805B" w14:textId="77777777" w:rsidR="00DB6FFC" w:rsidRPr="00DC0F95" w:rsidRDefault="00DB6FFC" w:rsidP="00DD7199">
            <w:pPr>
              <w:spacing w:after="0" w:line="240" w:lineRule="auto"/>
              <w:ind w:left="72"/>
              <w:jc w:val="both"/>
              <w:rPr>
                <w:rFonts w:ascii="Trebuchet MS" w:hAnsi="Trebuchet MS"/>
                <w:sz w:val="24"/>
                <w:szCs w:val="24"/>
              </w:rPr>
            </w:pPr>
          </w:p>
          <w:p w14:paraId="5D3A2A61" w14:textId="77777777" w:rsidR="00DB6FFC" w:rsidRPr="00DC0F95" w:rsidRDefault="00DB6FFC" w:rsidP="00DD7199">
            <w:pPr>
              <w:spacing w:after="0" w:line="240" w:lineRule="auto"/>
              <w:ind w:left="72"/>
              <w:jc w:val="both"/>
              <w:rPr>
                <w:rFonts w:ascii="Trebuchet MS" w:hAnsi="Trebuchet MS"/>
                <w:sz w:val="24"/>
                <w:szCs w:val="24"/>
              </w:rPr>
            </w:pPr>
          </w:p>
          <w:p w14:paraId="1B78A6E1" w14:textId="77777777" w:rsidR="00DB6FFC" w:rsidRPr="00DC0F95" w:rsidRDefault="00DB6FFC" w:rsidP="00DD7199">
            <w:pPr>
              <w:spacing w:after="0" w:line="240" w:lineRule="auto"/>
              <w:ind w:left="72"/>
              <w:jc w:val="both"/>
              <w:rPr>
                <w:rFonts w:ascii="Trebuchet MS" w:hAnsi="Trebuchet MS"/>
                <w:sz w:val="24"/>
                <w:szCs w:val="24"/>
              </w:rPr>
            </w:pPr>
          </w:p>
          <w:p w14:paraId="7EA6BED5" w14:textId="77777777" w:rsidR="00DB6FFC" w:rsidRPr="00DC0F95" w:rsidRDefault="00DB6FFC" w:rsidP="00DD7199">
            <w:pPr>
              <w:spacing w:after="0" w:line="240" w:lineRule="auto"/>
              <w:ind w:left="72"/>
              <w:jc w:val="both"/>
              <w:rPr>
                <w:rFonts w:ascii="Trebuchet MS" w:hAnsi="Trebuchet MS"/>
                <w:sz w:val="24"/>
                <w:szCs w:val="24"/>
              </w:rPr>
            </w:pPr>
          </w:p>
          <w:p w14:paraId="5DF3DAF4" w14:textId="77777777" w:rsidR="00DB6FFC" w:rsidRPr="00DC0F95" w:rsidRDefault="00DB6FFC" w:rsidP="00DD7199">
            <w:pPr>
              <w:spacing w:after="0" w:line="240" w:lineRule="auto"/>
              <w:ind w:left="72"/>
              <w:jc w:val="both"/>
              <w:rPr>
                <w:rFonts w:ascii="Trebuchet MS" w:hAnsi="Trebuchet MS"/>
                <w:sz w:val="24"/>
                <w:szCs w:val="24"/>
              </w:rPr>
            </w:pPr>
          </w:p>
          <w:p w14:paraId="6F2399EE" w14:textId="77777777" w:rsidR="00DB6FFC" w:rsidRPr="00DC0F95" w:rsidRDefault="00DB6FFC" w:rsidP="00DD7199">
            <w:pPr>
              <w:spacing w:after="0" w:line="240" w:lineRule="auto"/>
              <w:ind w:left="72"/>
              <w:jc w:val="both"/>
              <w:rPr>
                <w:rFonts w:ascii="Trebuchet MS" w:hAnsi="Trebuchet MS"/>
                <w:sz w:val="24"/>
                <w:szCs w:val="24"/>
              </w:rPr>
            </w:pPr>
          </w:p>
          <w:p w14:paraId="43D530C1" w14:textId="77777777" w:rsidR="00DB6FFC" w:rsidRPr="00DC0F95" w:rsidRDefault="00DB6FFC" w:rsidP="00DD7199">
            <w:pPr>
              <w:spacing w:after="0" w:line="240" w:lineRule="auto"/>
              <w:ind w:left="72"/>
              <w:jc w:val="both"/>
              <w:rPr>
                <w:rFonts w:ascii="Trebuchet MS" w:hAnsi="Trebuchet MS"/>
                <w:sz w:val="24"/>
                <w:szCs w:val="24"/>
              </w:rPr>
            </w:pPr>
          </w:p>
          <w:p w14:paraId="64BC282A" w14:textId="77777777" w:rsidR="00DB6FFC" w:rsidRPr="00DC0F95" w:rsidRDefault="00DB6FFC" w:rsidP="00DD7199">
            <w:pPr>
              <w:spacing w:after="0" w:line="240" w:lineRule="auto"/>
              <w:ind w:left="72"/>
              <w:jc w:val="both"/>
              <w:rPr>
                <w:rFonts w:ascii="Trebuchet MS" w:hAnsi="Trebuchet MS"/>
                <w:sz w:val="24"/>
                <w:szCs w:val="24"/>
              </w:rPr>
            </w:pPr>
          </w:p>
          <w:p w14:paraId="215DBB1C" w14:textId="77777777" w:rsidR="00DB6FFC" w:rsidRPr="00DC0F95" w:rsidRDefault="00DB6FFC" w:rsidP="00DD7199">
            <w:pPr>
              <w:spacing w:after="0" w:line="240" w:lineRule="auto"/>
              <w:ind w:left="72"/>
              <w:jc w:val="both"/>
              <w:rPr>
                <w:rFonts w:ascii="Trebuchet MS" w:hAnsi="Trebuchet MS"/>
                <w:sz w:val="24"/>
                <w:szCs w:val="24"/>
              </w:rPr>
            </w:pPr>
          </w:p>
          <w:p w14:paraId="23DFF192" w14:textId="77777777" w:rsidR="00DB6FFC" w:rsidRPr="00DC0F95" w:rsidRDefault="00DB6FFC" w:rsidP="00DD7199">
            <w:pPr>
              <w:spacing w:after="0" w:line="240" w:lineRule="auto"/>
              <w:ind w:left="72"/>
              <w:jc w:val="both"/>
              <w:rPr>
                <w:rFonts w:ascii="Trebuchet MS" w:hAnsi="Trebuchet MS"/>
                <w:sz w:val="24"/>
                <w:szCs w:val="24"/>
              </w:rPr>
            </w:pPr>
          </w:p>
          <w:p w14:paraId="6143440E" w14:textId="77777777" w:rsidR="00DB6FFC" w:rsidRPr="00DC0F95" w:rsidRDefault="00DB6FFC" w:rsidP="00DD7199">
            <w:pPr>
              <w:spacing w:after="0" w:line="240" w:lineRule="auto"/>
              <w:ind w:left="72"/>
              <w:jc w:val="both"/>
              <w:rPr>
                <w:rFonts w:ascii="Trebuchet MS" w:hAnsi="Trebuchet MS"/>
                <w:sz w:val="24"/>
                <w:szCs w:val="24"/>
              </w:rPr>
            </w:pPr>
          </w:p>
          <w:p w14:paraId="6C96BB01" w14:textId="77777777" w:rsidR="00DB6FFC" w:rsidRPr="00DC0F95" w:rsidRDefault="00DB6FFC" w:rsidP="00DD7199">
            <w:pPr>
              <w:spacing w:after="0" w:line="240" w:lineRule="auto"/>
              <w:ind w:left="72"/>
              <w:jc w:val="both"/>
              <w:rPr>
                <w:rFonts w:ascii="Trebuchet MS" w:hAnsi="Trebuchet MS"/>
                <w:sz w:val="24"/>
                <w:szCs w:val="24"/>
              </w:rPr>
            </w:pPr>
          </w:p>
          <w:p w14:paraId="6D91011C" w14:textId="77777777" w:rsidR="00DB6FFC" w:rsidRPr="00DC0F95" w:rsidRDefault="00DB6FFC" w:rsidP="00DD7199">
            <w:pPr>
              <w:spacing w:after="0" w:line="240" w:lineRule="auto"/>
              <w:ind w:left="72"/>
              <w:jc w:val="both"/>
              <w:rPr>
                <w:rFonts w:ascii="Trebuchet MS" w:hAnsi="Trebuchet MS"/>
                <w:sz w:val="24"/>
                <w:szCs w:val="24"/>
              </w:rPr>
            </w:pPr>
          </w:p>
          <w:p w14:paraId="6EE470CD" w14:textId="77777777" w:rsidR="00DB6FFC" w:rsidRPr="00DC0F95" w:rsidRDefault="00DB6FFC" w:rsidP="00DD7199">
            <w:pPr>
              <w:spacing w:after="0" w:line="240" w:lineRule="auto"/>
              <w:ind w:left="72"/>
              <w:jc w:val="both"/>
              <w:rPr>
                <w:rFonts w:ascii="Trebuchet MS" w:hAnsi="Trebuchet MS"/>
                <w:sz w:val="24"/>
                <w:szCs w:val="24"/>
              </w:rPr>
            </w:pPr>
          </w:p>
          <w:p w14:paraId="4CC85C63" w14:textId="77777777" w:rsidR="00DB6FFC" w:rsidRPr="00DC0F95" w:rsidRDefault="00DB6FFC" w:rsidP="00DD7199">
            <w:pPr>
              <w:spacing w:after="0" w:line="240" w:lineRule="auto"/>
              <w:ind w:left="72"/>
              <w:jc w:val="both"/>
              <w:rPr>
                <w:rFonts w:ascii="Trebuchet MS" w:hAnsi="Trebuchet MS"/>
                <w:sz w:val="24"/>
                <w:szCs w:val="24"/>
              </w:rPr>
            </w:pPr>
          </w:p>
          <w:p w14:paraId="3D8D1BCE" w14:textId="77777777" w:rsidR="00DB6FFC" w:rsidRPr="00DC0F95" w:rsidRDefault="00DB6FFC" w:rsidP="00DD7199">
            <w:pPr>
              <w:spacing w:after="0" w:line="240" w:lineRule="auto"/>
              <w:ind w:left="72"/>
              <w:jc w:val="both"/>
              <w:rPr>
                <w:rFonts w:ascii="Trebuchet MS" w:hAnsi="Trebuchet MS"/>
                <w:sz w:val="24"/>
                <w:szCs w:val="24"/>
              </w:rPr>
            </w:pPr>
          </w:p>
          <w:p w14:paraId="69707F81" w14:textId="77777777" w:rsidR="00DB6FFC" w:rsidRPr="00DC0F95" w:rsidRDefault="00DB6FFC" w:rsidP="00DD7199">
            <w:pPr>
              <w:spacing w:after="0" w:line="240" w:lineRule="auto"/>
              <w:ind w:left="72"/>
              <w:jc w:val="both"/>
              <w:rPr>
                <w:rFonts w:ascii="Trebuchet MS" w:hAnsi="Trebuchet MS"/>
                <w:sz w:val="24"/>
                <w:szCs w:val="24"/>
              </w:rPr>
            </w:pPr>
          </w:p>
          <w:p w14:paraId="1BD8779E" w14:textId="77777777" w:rsidR="00DB6FFC" w:rsidRPr="00DC0F95" w:rsidRDefault="00DB6FFC" w:rsidP="00DD7199">
            <w:pPr>
              <w:spacing w:after="0" w:line="240" w:lineRule="auto"/>
              <w:ind w:left="72"/>
              <w:jc w:val="both"/>
              <w:rPr>
                <w:rFonts w:ascii="Trebuchet MS" w:hAnsi="Trebuchet MS"/>
                <w:sz w:val="24"/>
                <w:szCs w:val="24"/>
              </w:rPr>
            </w:pPr>
          </w:p>
          <w:p w14:paraId="5A71B69F" w14:textId="77777777" w:rsidR="00DB6FFC" w:rsidRPr="00DC0F95" w:rsidRDefault="00DB6FFC" w:rsidP="00DD7199">
            <w:pPr>
              <w:spacing w:after="0" w:line="240" w:lineRule="auto"/>
              <w:ind w:left="72"/>
              <w:jc w:val="both"/>
              <w:rPr>
                <w:rFonts w:ascii="Trebuchet MS" w:hAnsi="Trebuchet MS"/>
                <w:sz w:val="24"/>
                <w:szCs w:val="24"/>
              </w:rPr>
            </w:pPr>
          </w:p>
          <w:p w14:paraId="5777E3E0" w14:textId="77777777" w:rsidR="00DB6FFC" w:rsidRPr="00DC0F95" w:rsidRDefault="00DB6FFC" w:rsidP="00DD7199">
            <w:pPr>
              <w:spacing w:after="0" w:line="240" w:lineRule="auto"/>
              <w:ind w:left="72"/>
              <w:jc w:val="both"/>
              <w:rPr>
                <w:rFonts w:ascii="Trebuchet MS" w:hAnsi="Trebuchet MS"/>
                <w:sz w:val="24"/>
                <w:szCs w:val="24"/>
              </w:rPr>
            </w:pPr>
          </w:p>
          <w:p w14:paraId="2D6DFAB8" w14:textId="77777777" w:rsidR="00DB6FFC" w:rsidRPr="00DC0F95" w:rsidRDefault="00DB6FFC" w:rsidP="00DD7199">
            <w:pPr>
              <w:spacing w:after="0" w:line="240" w:lineRule="auto"/>
              <w:ind w:left="72"/>
              <w:jc w:val="both"/>
              <w:rPr>
                <w:rFonts w:ascii="Trebuchet MS" w:hAnsi="Trebuchet MS"/>
                <w:sz w:val="24"/>
                <w:szCs w:val="24"/>
              </w:rPr>
            </w:pPr>
          </w:p>
          <w:p w14:paraId="6F381F5C" w14:textId="77777777" w:rsidR="00DB6FFC" w:rsidRPr="00DC0F95" w:rsidRDefault="00DB6FFC" w:rsidP="00DD7199">
            <w:pPr>
              <w:spacing w:after="0" w:line="240" w:lineRule="auto"/>
              <w:ind w:left="72"/>
              <w:jc w:val="both"/>
              <w:rPr>
                <w:rFonts w:ascii="Trebuchet MS" w:hAnsi="Trebuchet MS"/>
                <w:sz w:val="24"/>
                <w:szCs w:val="24"/>
              </w:rPr>
            </w:pPr>
          </w:p>
          <w:p w14:paraId="5718074E" w14:textId="77777777" w:rsidR="00DB6FFC" w:rsidRPr="00DC0F95" w:rsidRDefault="00DB6FFC" w:rsidP="00DD7199">
            <w:pPr>
              <w:spacing w:after="0" w:line="240" w:lineRule="auto"/>
              <w:ind w:left="72"/>
              <w:jc w:val="both"/>
              <w:rPr>
                <w:rFonts w:ascii="Trebuchet MS" w:hAnsi="Trebuchet MS"/>
                <w:sz w:val="24"/>
                <w:szCs w:val="24"/>
              </w:rPr>
            </w:pPr>
          </w:p>
          <w:p w14:paraId="4FDD10FA" w14:textId="77777777" w:rsidR="00DB6FFC" w:rsidRPr="00DC0F95" w:rsidRDefault="00DB6FFC" w:rsidP="00DD7199">
            <w:pPr>
              <w:spacing w:after="0" w:line="240" w:lineRule="auto"/>
              <w:ind w:left="72"/>
              <w:jc w:val="both"/>
              <w:rPr>
                <w:rFonts w:ascii="Trebuchet MS" w:hAnsi="Trebuchet MS"/>
                <w:sz w:val="24"/>
                <w:szCs w:val="24"/>
              </w:rPr>
            </w:pPr>
          </w:p>
          <w:p w14:paraId="6EE13842" w14:textId="77777777" w:rsidR="00DB6FFC" w:rsidRPr="00DC0F95" w:rsidRDefault="00DB6FFC" w:rsidP="00DD7199">
            <w:pPr>
              <w:spacing w:after="0" w:line="240" w:lineRule="auto"/>
              <w:ind w:left="72"/>
              <w:jc w:val="both"/>
              <w:rPr>
                <w:rFonts w:ascii="Trebuchet MS" w:hAnsi="Trebuchet MS"/>
                <w:sz w:val="24"/>
                <w:szCs w:val="24"/>
              </w:rPr>
            </w:pPr>
          </w:p>
          <w:p w14:paraId="51383C54" w14:textId="77777777" w:rsidR="00DB6FFC" w:rsidRPr="00DC0F95" w:rsidRDefault="00DB6FFC" w:rsidP="00DD7199">
            <w:pPr>
              <w:spacing w:after="0" w:line="240" w:lineRule="auto"/>
              <w:ind w:left="72"/>
              <w:jc w:val="both"/>
              <w:rPr>
                <w:rFonts w:ascii="Trebuchet MS" w:hAnsi="Trebuchet MS"/>
                <w:sz w:val="24"/>
                <w:szCs w:val="24"/>
              </w:rPr>
            </w:pPr>
          </w:p>
          <w:p w14:paraId="756F4232" w14:textId="77777777" w:rsidR="00DB6FFC" w:rsidRPr="00DC0F95" w:rsidRDefault="00DB6FFC" w:rsidP="00DD7199">
            <w:pPr>
              <w:spacing w:after="0" w:line="240" w:lineRule="auto"/>
              <w:ind w:left="72"/>
              <w:jc w:val="both"/>
              <w:rPr>
                <w:rFonts w:ascii="Trebuchet MS" w:hAnsi="Trebuchet MS"/>
                <w:sz w:val="24"/>
                <w:szCs w:val="24"/>
              </w:rPr>
            </w:pPr>
          </w:p>
          <w:p w14:paraId="484B76A5" w14:textId="77777777" w:rsidR="00DB6FFC" w:rsidRPr="00DC0F95" w:rsidRDefault="00DB6FFC" w:rsidP="00DD7199">
            <w:pPr>
              <w:spacing w:after="0" w:line="240" w:lineRule="auto"/>
              <w:ind w:left="72"/>
              <w:jc w:val="both"/>
              <w:rPr>
                <w:rFonts w:ascii="Trebuchet MS" w:hAnsi="Trebuchet MS"/>
                <w:sz w:val="24"/>
                <w:szCs w:val="24"/>
              </w:rPr>
            </w:pPr>
          </w:p>
          <w:p w14:paraId="121362CC" w14:textId="77777777" w:rsidR="00DB6FFC" w:rsidRPr="00DC0F95" w:rsidRDefault="00DB6FFC" w:rsidP="00DD7199">
            <w:pPr>
              <w:spacing w:after="0" w:line="240" w:lineRule="auto"/>
              <w:ind w:left="72"/>
              <w:jc w:val="both"/>
              <w:rPr>
                <w:rFonts w:ascii="Trebuchet MS" w:hAnsi="Trebuchet MS"/>
                <w:sz w:val="24"/>
                <w:szCs w:val="24"/>
              </w:rPr>
            </w:pPr>
          </w:p>
          <w:p w14:paraId="0CC1F132" w14:textId="77777777" w:rsidR="00DB6FFC" w:rsidRPr="00DC0F95" w:rsidRDefault="00DB6FFC" w:rsidP="00DD7199">
            <w:pPr>
              <w:spacing w:after="0" w:line="240" w:lineRule="auto"/>
              <w:ind w:left="72"/>
              <w:jc w:val="both"/>
              <w:rPr>
                <w:rFonts w:ascii="Trebuchet MS" w:hAnsi="Trebuchet MS"/>
                <w:sz w:val="24"/>
                <w:szCs w:val="24"/>
              </w:rPr>
            </w:pPr>
          </w:p>
          <w:p w14:paraId="074ED0C7" w14:textId="77777777" w:rsidR="00DB6FFC" w:rsidRPr="00DC0F95" w:rsidRDefault="00DB6FFC" w:rsidP="00DD7199">
            <w:pPr>
              <w:spacing w:after="0" w:line="240" w:lineRule="auto"/>
              <w:ind w:left="72"/>
              <w:jc w:val="both"/>
              <w:rPr>
                <w:rFonts w:ascii="Trebuchet MS" w:hAnsi="Trebuchet MS"/>
                <w:sz w:val="24"/>
                <w:szCs w:val="24"/>
              </w:rPr>
            </w:pPr>
          </w:p>
          <w:p w14:paraId="75AC0BF3" w14:textId="77777777" w:rsidR="00DB6FFC" w:rsidRPr="00DC0F95" w:rsidRDefault="00DB6FFC" w:rsidP="00DD7199">
            <w:pPr>
              <w:spacing w:after="0" w:line="240" w:lineRule="auto"/>
              <w:ind w:left="72"/>
              <w:jc w:val="both"/>
              <w:rPr>
                <w:rFonts w:ascii="Trebuchet MS" w:hAnsi="Trebuchet MS"/>
                <w:sz w:val="24"/>
                <w:szCs w:val="24"/>
              </w:rPr>
            </w:pPr>
          </w:p>
          <w:p w14:paraId="6453692E" w14:textId="77777777" w:rsidR="00DB6FFC" w:rsidRPr="00DC0F95" w:rsidRDefault="00DB6FFC" w:rsidP="00DD7199">
            <w:pPr>
              <w:spacing w:after="0" w:line="240" w:lineRule="auto"/>
              <w:ind w:left="72"/>
              <w:jc w:val="both"/>
              <w:rPr>
                <w:rFonts w:ascii="Trebuchet MS" w:hAnsi="Trebuchet MS"/>
                <w:sz w:val="24"/>
                <w:szCs w:val="24"/>
              </w:rPr>
            </w:pPr>
          </w:p>
          <w:p w14:paraId="6EF6E5F2" w14:textId="77777777" w:rsidR="00DB6FFC" w:rsidRPr="00DC0F95" w:rsidRDefault="00DB6FFC" w:rsidP="00DD7199">
            <w:pPr>
              <w:spacing w:after="0" w:line="240" w:lineRule="auto"/>
              <w:ind w:left="72"/>
              <w:jc w:val="both"/>
              <w:rPr>
                <w:rFonts w:ascii="Trebuchet MS" w:hAnsi="Trebuchet MS"/>
                <w:sz w:val="24"/>
                <w:szCs w:val="24"/>
              </w:rPr>
            </w:pPr>
          </w:p>
          <w:p w14:paraId="10E065C2" w14:textId="77777777" w:rsidR="00DB6FFC" w:rsidRPr="00DC0F95" w:rsidRDefault="00DB6FFC" w:rsidP="00DD7199">
            <w:pPr>
              <w:spacing w:after="0" w:line="240" w:lineRule="auto"/>
              <w:ind w:left="72"/>
              <w:jc w:val="both"/>
              <w:rPr>
                <w:rFonts w:ascii="Trebuchet MS" w:hAnsi="Trebuchet MS"/>
                <w:sz w:val="24"/>
                <w:szCs w:val="24"/>
              </w:rPr>
            </w:pPr>
          </w:p>
          <w:p w14:paraId="0BAC8C3C" w14:textId="77777777" w:rsidR="00DB6FFC" w:rsidRPr="00DC0F95" w:rsidRDefault="00DB6FFC" w:rsidP="00DD7199">
            <w:pPr>
              <w:spacing w:after="0" w:line="240" w:lineRule="auto"/>
              <w:ind w:left="72"/>
              <w:jc w:val="both"/>
              <w:rPr>
                <w:rFonts w:ascii="Trebuchet MS" w:hAnsi="Trebuchet MS"/>
                <w:sz w:val="24"/>
                <w:szCs w:val="24"/>
              </w:rPr>
            </w:pPr>
          </w:p>
          <w:p w14:paraId="758C9B95" w14:textId="77777777" w:rsidR="00DB6FFC" w:rsidRPr="00DC0F95" w:rsidRDefault="00DB6FFC" w:rsidP="00DD7199">
            <w:pPr>
              <w:spacing w:after="0" w:line="240" w:lineRule="auto"/>
              <w:ind w:left="72"/>
              <w:jc w:val="both"/>
              <w:rPr>
                <w:rFonts w:ascii="Trebuchet MS" w:hAnsi="Trebuchet MS"/>
                <w:sz w:val="24"/>
                <w:szCs w:val="24"/>
              </w:rPr>
            </w:pPr>
          </w:p>
          <w:p w14:paraId="2E398F67" w14:textId="77777777" w:rsidR="00DB6FFC" w:rsidRPr="00DC0F95" w:rsidRDefault="00DB6FFC" w:rsidP="00DD7199">
            <w:pPr>
              <w:spacing w:after="0" w:line="240" w:lineRule="auto"/>
              <w:ind w:left="72"/>
              <w:jc w:val="both"/>
              <w:rPr>
                <w:rFonts w:ascii="Trebuchet MS" w:hAnsi="Trebuchet MS"/>
                <w:sz w:val="24"/>
                <w:szCs w:val="24"/>
              </w:rPr>
            </w:pPr>
          </w:p>
          <w:p w14:paraId="713F2806" w14:textId="77777777" w:rsidR="00DB6FFC" w:rsidRPr="00DC0F95" w:rsidRDefault="00DB6FFC" w:rsidP="00DD7199">
            <w:pPr>
              <w:spacing w:after="0" w:line="240" w:lineRule="auto"/>
              <w:ind w:left="72"/>
              <w:jc w:val="both"/>
              <w:rPr>
                <w:rFonts w:ascii="Trebuchet MS" w:hAnsi="Trebuchet MS"/>
                <w:sz w:val="24"/>
                <w:szCs w:val="24"/>
              </w:rPr>
            </w:pPr>
          </w:p>
          <w:p w14:paraId="1EEF6492" w14:textId="77777777" w:rsidR="00DB6FFC" w:rsidRPr="00DC0F95" w:rsidRDefault="00DB6FFC" w:rsidP="00DD7199">
            <w:pPr>
              <w:spacing w:after="0" w:line="240" w:lineRule="auto"/>
              <w:ind w:left="72"/>
              <w:jc w:val="both"/>
              <w:rPr>
                <w:rFonts w:ascii="Trebuchet MS" w:hAnsi="Trebuchet MS"/>
                <w:sz w:val="24"/>
                <w:szCs w:val="24"/>
              </w:rPr>
            </w:pPr>
          </w:p>
          <w:p w14:paraId="60F1E837" w14:textId="77777777" w:rsidR="00DB6FFC" w:rsidRPr="00DC0F95" w:rsidRDefault="00DB6FFC" w:rsidP="00DD7199">
            <w:pPr>
              <w:spacing w:after="0" w:line="240" w:lineRule="auto"/>
              <w:ind w:left="72"/>
              <w:jc w:val="both"/>
              <w:rPr>
                <w:rFonts w:ascii="Trebuchet MS" w:hAnsi="Trebuchet MS"/>
                <w:sz w:val="24"/>
                <w:szCs w:val="24"/>
              </w:rPr>
            </w:pPr>
          </w:p>
          <w:p w14:paraId="3B666225" w14:textId="77777777" w:rsidR="00DB6FFC" w:rsidRPr="00DC0F95" w:rsidRDefault="00DB6FFC" w:rsidP="00DD7199">
            <w:pPr>
              <w:spacing w:after="0" w:line="240" w:lineRule="auto"/>
              <w:ind w:left="72"/>
              <w:jc w:val="both"/>
              <w:rPr>
                <w:rFonts w:ascii="Trebuchet MS" w:hAnsi="Trebuchet MS"/>
                <w:sz w:val="24"/>
                <w:szCs w:val="24"/>
              </w:rPr>
            </w:pPr>
          </w:p>
          <w:p w14:paraId="61CFE8F3" w14:textId="77777777" w:rsidR="00DB6FFC" w:rsidRPr="00DC0F95" w:rsidRDefault="00DB6FFC" w:rsidP="00DD7199">
            <w:pPr>
              <w:spacing w:after="0" w:line="240" w:lineRule="auto"/>
              <w:ind w:left="72"/>
              <w:jc w:val="both"/>
              <w:rPr>
                <w:rFonts w:ascii="Trebuchet MS" w:hAnsi="Trebuchet MS"/>
                <w:sz w:val="24"/>
                <w:szCs w:val="24"/>
              </w:rPr>
            </w:pPr>
          </w:p>
          <w:p w14:paraId="0028A55F" w14:textId="77777777" w:rsidR="00DB6FFC" w:rsidRPr="00DC0F95" w:rsidRDefault="00DB6FFC" w:rsidP="00DD7199">
            <w:pPr>
              <w:spacing w:after="0" w:line="240" w:lineRule="auto"/>
              <w:ind w:left="72"/>
              <w:jc w:val="both"/>
              <w:rPr>
                <w:rFonts w:ascii="Trebuchet MS" w:hAnsi="Trebuchet MS"/>
                <w:sz w:val="24"/>
                <w:szCs w:val="24"/>
              </w:rPr>
            </w:pPr>
          </w:p>
          <w:p w14:paraId="325CE0FD" w14:textId="77777777" w:rsidR="00DB6FFC" w:rsidRPr="00DC0F95" w:rsidRDefault="00DB6FFC" w:rsidP="00DD7199">
            <w:pPr>
              <w:spacing w:after="0" w:line="240" w:lineRule="auto"/>
              <w:ind w:left="72"/>
              <w:jc w:val="both"/>
              <w:rPr>
                <w:rFonts w:ascii="Trebuchet MS" w:hAnsi="Trebuchet MS"/>
                <w:sz w:val="24"/>
                <w:szCs w:val="24"/>
              </w:rPr>
            </w:pPr>
          </w:p>
          <w:p w14:paraId="4A23739C" w14:textId="79D3F42B" w:rsidR="00DD7199" w:rsidRPr="00DC0F95" w:rsidRDefault="00DD7199" w:rsidP="00DD7199">
            <w:pPr>
              <w:spacing w:after="0" w:line="240" w:lineRule="auto"/>
              <w:ind w:left="72"/>
              <w:jc w:val="both"/>
              <w:rPr>
                <w:rFonts w:ascii="Trebuchet MS" w:hAnsi="Trebuchet MS"/>
                <w:sz w:val="24"/>
                <w:szCs w:val="24"/>
              </w:rPr>
            </w:pPr>
          </w:p>
        </w:tc>
        <w:tc>
          <w:tcPr>
            <w:tcW w:w="5812" w:type="dxa"/>
          </w:tcPr>
          <w:p w14:paraId="3CF0C233" w14:textId="77777777" w:rsidR="00DB6FFC" w:rsidRPr="00DC0F95" w:rsidRDefault="00DB6FFC" w:rsidP="00DB6FFC">
            <w:pPr>
              <w:spacing w:before="100" w:beforeAutospacing="1" w:after="0" w:line="240" w:lineRule="auto"/>
              <w:rPr>
                <w:rFonts w:ascii="Trebuchet MS" w:eastAsia="Times New Roman" w:hAnsi="Trebuchet MS" w:cs="Times New Roman"/>
                <w:sz w:val="24"/>
                <w:szCs w:val="24"/>
              </w:rPr>
            </w:pPr>
            <w:r w:rsidRPr="00DC0F95">
              <w:rPr>
                <w:rFonts w:ascii="Trebuchet MS" w:hAnsi="Trebuchet MS"/>
                <w:sz w:val="24"/>
                <w:szCs w:val="24"/>
              </w:rPr>
              <w:lastRenderedPageBreak/>
              <w:t>Se verifică:</w:t>
            </w:r>
          </w:p>
          <w:p w14:paraId="7B56E16F" w14:textId="62493B2B" w:rsidR="00DB6FFC" w:rsidRPr="00DC0F95" w:rsidRDefault="00153F52" w:rsidP="008C10BC">
            <w:pPr>
              <w:spacing w:before="120" w:after="0" w:line="240" w:lineRule="auto"/>
              <w:ind w:left="360"/>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F</w:t>
            </w:r>
            <w:r w:rsidR="00DB6FFC" w:rsidRPr="00DC0F95">
              <w:rPr>
                <w:rFonts w:ascii="Trebuchet MS" w:eastAsia="Times New Roman" w:hAnsi="Trebuchet MS" w:cs="Times New Roman"/>
                <w:sz w:val="24"/>
                <w:szCs w:val="24"/>
              </w:rPr>
              <w:t xml:space="preserve">uncția </w:t>
            </w:r>
            <w:r w:rsidR="00DB6FFC" w:rsidRPr="00DC0F95">
              <w:rPr>
                <w:rFonts w:ascii="Trebuchet MS" w:eastAsia="Times New Roman" w:hAnsi="Trebuchet MS" w:cs="Times New Roman"/>
                <w:i/>
                <w:sz w:val="24"/>
                <w:szCs w:val="24"/>
              </w:rPr>
              <w:t>Capacitate solicitant (Capacitate juridică</w:t>
            </w:r>
            <w:r w:rsidR="00DB6FFC" w:rsidRPr="00DC0F95">
              <w:rPr>
                <w:rFonts w:ascii="Trebuchet MS" w:hAnsi="Trebuchet MS"/>
                <w:i/>
                <w:sz w:val="24"/>
                <w:szCs w:val="24"/>
              </w:rPr>
              <w:t xml:space="preserve">, </w:t>
            </w:r>
            <w:r w:rsidR="00DB6FFC" w:rsidRPr="00DC0F95">
              <w:rPr>
                <w:rFonts w:ascii="Trebuchet MS" w:eastAsia="Times New Roman" w:hAnsi="Trebuchet MS" w:cs="Times New Roman"/>
                <w:sz w:val="24"/>
                <w:szCs w:val="24"/>
              </w:rPr>
              <w:t>și</w:t>
            </w:r>
            <w:r w:rsidR="00DB6FFC" w:rsidRPr="00DC0F95">
              <w:rPr>
                <w:rFonts w:ascii="Trebuchet MS" w:eastAsia="Times New Roman" w:hAnsi="Trebuchet MS" w:cs="Times New Roman"/>
                <w:i/>
                <w:sz w:val="24"/>
                <w:szCs w:val="24"/>
              </w:rPr>
              <w:t xml:space="preserve"> Capacitate administrativă)</w:t>
            </w:r>
            <w:r w:rsidR="00DB6FFC" w:rsidRPr="00DC0F95">
              <w:rPr>
                <w:rFonts w:ascii="Trebuchet MS" w:hAnsi="Trebuchet MS"/>
                <w:i/>
                <w:sz w:val="24"/>
                <w:szCs w:val="24"/>
              </w:rPr>
              <w:t xml:space="preserve"> </w:t>
            </w:r>
            <w:r w:rsidR="00DB6FFC" w:rsidRPr="00DC0F95">
              <w:rPr>
                <w:rFonts w:ascii="Trebuchet MS" w:eastAsia="Times New Roman" w:hAnsi="Trebuchet MS" w:cs="Times New Roman"/>
                <w:i/>
                <w:sz w:val="24"/>
                <w:szCs w:val="24"/>
              </w:rPr>
              <w:t>din cererea de finanțare</w:t>
            </w:r>
            <w:r w:rsidR="00DB6FFC" w:rsidRPr="00DC0F95">
              <w:rPr>
                <w:rFonts w:ascii="Trebuchet MS" w:hAnsi="Trebuchet MS"/>
                <w:sz w:val="24"/>
                <w:szCs w:val="24"/>
              </w:rPr>
              <w:t>:</w:t>
            </w:r>
          </w:p>
          <w:p w14:paraId="4F136765"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Informațiile furnizate cu privire la înființare și mecanismul instituțional prevăzut pentru implementarea proiectului.</w:t>
            </w:r>
          </w:p>
          <w:p w14:paraId="6951E8AD" w14:textId="674ED2E7" w:rsidR="00BE13BD" w:rsidRPr="00DC0F95" w:rsidRDefault="00BE13BD" w:rsidP="00BE13BD">
            <w:pPr>
              <w:numPr>
                <w:ilvl w:val="0"/>
                <w:numId w:val="17"/>
              </w:numPr>
              <w:spacing w:before="100" w:beforeAutospacing="1" w:after="100" w:afterAutospacing="1" w:line="240" w:lineRule="auto"/>
              <w:jc w:val="both"/>
              <w:rPr>
                <w:rFonts w:ascii="Trebuchet MS" w:hAnsi="Trebuchet MS"/>
                <w:sz w:val="24"/>
                <w:szCs w:val="24"/>
              </w:rPr>
            </w:pPr>
            <w:r w:rsidRPr="00DC0F95">
              <w:rPr>
                <w:rFonts w:ascii="Trebuchet MS" w:hAnsi="Trebuchet MS"/>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r w:rsidR="00AA195E" w:rsidRPr="00DC0F95">
              <w:rPr>
                <w:rFonts w:ascii="Trebuchet MS" w:hAnsi="Trebuchet MS"/>
                <w:sz w:val="24"/>
                <w:szCs w:val="24"/>
              </w:rPr>
              <w:t>;</w:t>
            </w:r>
          </w:p>
          <w:p w14:paraId="6EC17686"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în cazul parteneriatului se verifică atât capacitatea liderului cât și a </w:t>
            </w:r>
            <w:del w:id="9" w:author="Gabriela Popescu" w:date="2018-06-29T12:54:00Z">
              <w:r w:rsidRPr="00DC0F95" w:rsidDel="003C0EC1">
                <w:rPr>
                  <w:rFonts w:ascii="Trebuchet MS" w:hAnsi="Trebuchet MS"/>
                  <w:sz w:val="24"/>
                  <w:szCs w:val="24"/>
                </w:rPr>
                <w:delText xml:space="preserve"> </w:delText>
              </w:r>
            </w:del>
            <w:r w:rsidRPr="00DC0F95">
              <w:rPr>
                <w:rFonts w:ascii="Trebuchet MS" w:hAnsi="Trebuchet MS"/>
                <w:sz w:val="24"/>
                <w:szCs w:val="24"/>
              </w:rPr>
              <w:t>partenerilor.</w:t>
            </w:r>
          </w:p>
          <w:p w14:paraId="0EECF2A9" w14:textId="65A50303" w:rsidR="00DB6FFC" w:rsidRPr="00DC0F95" w:rsidRDefault="00153F52" w:rsidP="008C10BC">
            <w:pPr>
              <w:spacing w:before="120" w:after="0" w:line="240" w:lineRule="auto"/>
              <w:ind w:left="360"/>
              <w:jc w:val="both"/>
              <w:rPr>
                <w:rFonts w:ascii="Trebuchet MS" w:eastAsia="Times New Roman" w:hAnsi="Trebuchet MS" w:cs="Times New Roman"/>
                <w:sz w:val="24"/>
                <w:szCs w:val="24"/>
              </w:rPr>
            </w:pPr>
            <w:r w:rsidRPr="00DC0F95">
              <w:rPr>
                <w:rFonts w:ascii="Trebuchet MS" w:hAnsi="Trebuchet MS"/>
                <w:sz w:val="24"/>
                <w:szCs w:val="24"/>
              </w:rPr>
              <w:t>A</w:t>
            </w:r>
            <w:r w:rsidR="00DB6FFC" w:rsidRPr="00DC0F95">
              <w:rPr>
                <w:rFonts w:ascii="Trebuchet MS" w:hAnsi="Trebuchet MS"/>
                <w:sz w:val="24"/>
                <w:szCs w:val="24"/>
              </w:rPr>
              <w:t xml:space="preserve">locarea resurselor umane adecvate pentru </w:t>
            </w:r>
            <w:r w:rsidR="00DC0F95" w:rsidRPr="00DC0F95">
              <w:rPr>
                <w:rFonts w:ascii="Trebuchet MS" w:hAnsi="Trebuchet MS"/>
                <w:sz w:val="24"/>
                <w:szCs w:val="24"/>
              </w:rPr>
              <w:lastRenderedPageBreak/>
              <w:t>managementul</w:t>
            </w:r>
            <w:r w:rsidR="00DB6FFC" w:rsidRPr="00DC0F95">
              <w:rPr>
                <w:rFonts w:ascii="Trebuchet MS" w:hAnsi="Trebuchet MS"/>
                <w:sz w:val="24"/>
                <w:szCs w:val="24"/>
              </w:rPr>
              <w:t xml:space="preserve"> proiectului (</w:t>
            </w:r>
            <w:r w:rsidR="00DB6FFC" w:rsidRPr="00DC0F95">
              <w:rPr>
                <w:rFonts w:ascii="Trebuchet MS" w:hAnsi="Trebuchet MS"/>
                <w:sz w:val="24"/>
                <w:szCs w:val="24"/>
                <w:lang w:eastAsia="ro-RO"/>
              </w:rPr>
              <w:t xml:space="preserve">funcția </w:t>
            </w:r>
            <w:r w:rsidR="00DB6FFC" w:rsidRPr="00DC0F95">
              <w:rPr>
                <w:rFonts w:ascii="Trebuchet MS" w:hAnsi="Trebuchet MS"/>
                <w:i/>
                <w:sz w:val="24"/>
                <w:szCs w:val="24"/>
                <w:lang w:eastAsia="ro-RO"/>
              </w:rPr>
              <w:t xml:space="preserve">Resurse umane implicate </w:t>
            </w:r>
            <w:r w:rsidR="00DB6FFC" w:rsidRPr="00DC0F95">
              <w:rPr>
                <w:rFonts w:ascii="Trebuchet MS" w:eastAsia="Times New Roman" w:hAnsi="Trebuchet MS" w:cs="Times New Roman"/>
                <w:sz w:val="24"/>
                <w:szCs w:val="24"/>
              </w:rPr>
              <w:t>din</w:t>
            </w:r>
            <w:r w:rsidR="00DB6FFC" w:rsidRPr="00DC0F95">
              <w:rPr>
                <w:rFonts w:ascii="Trebuchet MS" w:hAnsi="Trebuchet MS"/>
                <w:sz w:val="24"/>
                <w:szCs w:val="24"/>
              </w:rPr>
              <w:t xml:space="preserve"> cererea de finanțare):</w:t>
            </w:r>
          </w:p>
          <w:p w14:paraId="3325FA2A"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atribuții corespunzătoare pentru fiecare poziție, care nu trebuie să se suprapună în cadrul echipei liderului, respectiv a partenerului </w:t>
            </w:r>
          </w:p>
          <w:p w14:paraId="52FADCA5" w14:textId="32E507DC"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dimensionarea corectă a echipei de </w:t>
            </w:r>
            <w:r w:rsidR="00DC0F95" w:rsidRPr="00DC0F95">
              <w:rPr>
                <w:rFonts w:ascii="Trebuchet MS" w:hAnsi="Trebuchet MS"/>
                <w:sz w:val="24"/>
                <w:szCs w:val="24"/>
              </w:rPr>
              <w:t>management</w:t>
            </w:r>
            <w:r w:rsidRPr="00DC0F95">
              <w:rPr>
                <w:rFonts w:ascii="Trebuchet MS" w:hAnsi="Trebuchet MS"/>
                <w:sz w:val="24"/>
                <w:szCs w:val="24"/>
              </w:rPr>
              <w:t xml:space="preserve"> proiectului, în raport cu complexitatea proiectului;</w:t>
            </w:r>
          </w:p>
          <w:p w14:paraId="7CEF9967"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alocarea corespunzătoare a timpului de lucru estimat pentru fiecare membru al echipei de proiect, în vederea realizării sarcinilor sp</w:t>
            </w:r>
            <w:bookmarkStart w:id="10" w:name="_GoBack"/>
            <w:bookmarkEnd w:id="10"/>
            <w:r w:rsidRPr="00DC0F95">
              <w:rPr>
                <w:rFonts w:ascii="Trebuchet MS" w:hAnsi="Trebuchet MS"/>
                <w:sz w:val="24"/>
                <w:szCs w:val="24"/>
              </w:rPr>
              <w:t xml:space="preserve">ecifice rolului îndeplinit (conform justificării din funcția </w:t>
            </w:r>
            <w:r w:rsidRPr="00DC0F95">
              <w:rPr>
                <w:rFonts w:ascii="Trebuchet MS" w:hAnsi="Trebuchet MS"/>
                <w:i/>
                <w:sz w:val="24"/>
                <w:szCs w:val="24"/>
              </w:rPr>
              <w:t>Buget – Activități și cheltuieli</w:t>
            </w:r>
            <w:r w:rsidRPr="00DC0F95">
              <w:rPr>
                <w:rFonts w:ascii="Trebuchet MS" w:hAnsi="Trebuchet MS"/>
                <w:sz w:val="24"/>
                <w:szCs w:val="24"/>
              </w:rPr>
              <w:t>).</w:t>
            </w:r>
          </w:p>
          <w:p w14:paraId="30866041" w14:textId="7349BAE5" w:rsidR="004615CA" w:rsidRPr="008C10BC" w:rsidRDefault="004615CA" w:rsidP="00FE7BC4">
            <w:pPr>
              <w:numPr>
                <w:ilvl w:val="0"/>
                <w:numId w:val="17"/>
              </w:numPr>
              <w:spacing w:before="120" w:after="0" w:line="240" w:lineRule="auto"/>
              <w:jc w:val="both"/>
              <w:rPr>
                <w:rFonts w:ascii="Trebuchet MS" w:hAnsi="Trebuchet MS"/>
                <w:sz w:val="24"/>
                <w:szCs w:val="24"/>
              </w:rPr>
            </w:pPr>
            <w:r w:rsidRPr="008C10BC">
              <w:rPr>
                <w:rFonts w:ascii="Trebuchet MS" w:hAnsi="Trebuchet MS"/>
                <w:sz w:val="24"/>
                <w:szCs w:val="24"/>
              </w:rPr>
              <w:t>pentru solicitanții instituții publice se verifică ordinul de numire al echipei de proiect semnat sau un document aprobat la nivelul conducerii solicitantului privind membrii echipei nominalizați din cadrul personalului existent al solicitantului), atașat la funcția Resurse umane implicate,</w:t>
            </w:r>
          </w:p>
          <w:p w14:paraId="5E0198C1" w14:textId="4408BCD1" w:rsidR="00153F52" w:rsidRPr="008C10BC" w:rsidRDefault="004615CA" w:rsidP="004615CA">
            <w:pPr>
              <w:numPr>
                <w:ilvl w:val="0"/>
                <w:numId w:val="17"/>
              </w:numPr>
              <w:spacing w:before="120" w:after="0" w:line="240" w:lineRule="auto"/>
              <w:jc w:val="both"/>
              <w:rPr>
                <w:rFonts w:ascii="Trebuchet MS" w:eastAsia="Times New Roman" w:hAnsi="Trebuchet MS" w:cs="Times New Roman"/>
                <w:sz w:val="24"/>
                <w:szCs w:val="24"/>
              </w:rPr>
            </w:pPr>
            <w:r w:rsidRPr="008C10BC">
              <w:rPr>
                <w:rFonts w:ascii="Trebuchet MS" w:hAnsi="Trebuchet MS"/>
                <w:sz w:val="24"/>
                <w:szCs w:val="24"/>
              </w:rPr>
              <w:t xml:space="preserve">pentru solicitanții care nu sunt instituții publice se verifică documentul de constituire a echipei de proiect (aprobat </w:t>
            </w:r>
            <w:r w:rsidRPr="008C10BC">
              <w:rPr>
                <w:rFonts w:ascii="Trebuchet MS" w:hAnsi="Trebuchet MS"/>
                <w:sz w:val="24"/>
                <w:szCs w:val="24"/>
              </w:rPr>
              <w:lastRenderedPageBreak/>
              <w:t>pentru membrii echipei nominalizați din cadrul personalului existent al solicitantului), atașat la funcția Resurse umane implicate.</w:t>
            </w:r>
          </w:p>
          <w:p w14:paraId="0EDD011A"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în cazul parteneriatului se verifică atât capacitatea liderului cât și a  partenerilor.</w:t>
            </w:r>
          </w:p>
          <w:p w14:paraId="4F7FFF83" w14:textId="3AB76C6D" w:rsidR="00DB6FFC" w:rsidRPr="00DC0F95" w:rsidRDefault="00153F52" w:rsidP="008C10BC">
            <w:pPr>
              <w:spacing w:before="120" w:after="0" w:line="240" w:lineRule="auto"/>
              <w:ind w:left="360"/>
              <w:jc w:val="both"/>
              <w:rPr>
                <w:rFonts w:ascii="Trebuchet MS" w:eastAsia="Times New Roman" w:hAnsi="Trebuchet MS" w:cs="Times New Roman"/>
                <w:sz w:val="24"/>
                <w:szCs w:val="24"/>
              </w:rPr>
            </w:pPr>
            <w:r w:rsidRPr="00DC0F95">
              <w:rPr>
                <w:rFonts w:ascii="Trebuchet MS" w:hAnsi="Trebuchet MS"/>
                <w:sz w:val="24"/>
                <w:szCs w:val="24"/>
              </w:rPr>
              <w:t>A</w:t>
            </w:r>
            <w:r w:rsidR="00DB6FFC" w:rsidRPr="00DC0F95">
              <w:rPr>
                <w:rFonts w:ascii="Trebuchet MS" w:hAnsi="Trebuchet MS"/>
                <w:sz w:val="24"/>
                <w:szCs w:val="24"/>
              </w:rPr>
              <w:t>locarea resurselor materiale adecvate pentru implementarea proiectului (se verifică funcțiile</w:t>
            </w:r>
            <w:r w:rsidR="00DB6FFC" w:rsidRPr="00DC0F95">
              <w:rPr>
                <w:rFonts w:ascii="Trebuchet MS" w:eastAsia="Times New Roman" w:hAnsi="Trebuchet MS" w:cs="Times New Roman"/>
                <w:sz w:val="24"/>
                <w:szCs w:val="24"/>
              </w:rPr>
              <w:t xml:space="preserve"> </w:t>
            </w:r>
            <w:r w:rsidR="00DB6FFC" w:rsidRPr="00DC0F95">
              <w:rPr>
                <w:rFonts w:ascii="Trebuchet MS" w:eastAsia="Times New Roman" w:hAnsi="Trebuchet MS" w:cs="Times New Roman"/>
                <w:i/>
                <w:sz w:val="24"/>
                <w:szCs w:val="24"/>
              </w:rPr>
              <w:t>Resurse materiale implicate</w:t>
            </w:r>
            <w:r w:rsidR="00DB6FFC" w:rsidRPr="00DC0F95">
              <w:rPr>
                <w:rFonts w:ascii="Trebuchet MS" w:hAnsi="Trebuchet MS"/>
                <w:i/>
                <w:sz w:val="24"/>
                <w:szCs w:val="24"/>
              </w:rPr>
              <w:t xml:space="preserve"> </w:t>
            </w:r>
            <w:r w:rsidR="00DB6FFC" w:rsidRPr="00DC0F95">
              <w:rPr>
                <w:rFonts w:ascii="Trebuchet MS" w:hAnsi="Trebuchet MS"/>
                <w:sz w:val="24"/>
                <w:szCs w:val="24"/>
              </w:rPr>
              <w:t>din cererea de finanțare):</w:t>
            </w:r>
          </w:p>
          <w:p w14:paraId="7C7A1FD9" w14:textId="77777777" w:rsidR="00DB6FFC" w:rsidRPr="00DC0F95" w:rsidRDefault="00DB6FFC" w:rsidP="008C10BC">
            <w:pPr>
              <w:numPr>
                <w:ilvl w:val="0"/>
                <w:numId w:val="17"/>
              </w:numPr>
              <w:spacing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identificarea resurselor materiale puse la dispoziție de solicitant în scopul implementării corespunzătoare a proiectului (sedii, echipamente IT, mijloace de transport, etc.). </w:t>
            </w:r>
          </w:p>
          <w:p w14:paraId="213EAEFB" w14:textId="2DD1CCDC" w:rsidR="00123B32" w:rsidRPr="00DC0F95" w:rsidRDefault="00123B32" w:rsidP="008C10BC">
            <w:pPr>
              <w:numPr>
                <w:ilvl w:val="0"/>
                <w:numId w:val="17"/>
              </w:numPr>
              <w:spacing w:line="240" w:lineRule="auto"/>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dacă fost justificată necesitatea achiziționării de noi resurse și activitățile pentru care acestea sunt necesare (de exemplu: închirierea de săli și echipamente pentru organizare evenimente, achiziționarea de echipamente IT etc.)</w:t>
            </w:r>
          </w:p>
          <w:p w14:paraId="7424D12C" w14:textId="77777777" w:rsidR="00DB6FFC" w:rsidRPr="00DC0F95" w:rsidRDefault="00DB6FFC" w:rsidP="00BE13BD">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În cazul parteneriatului se verifică atât capacitatea liderului cât și a  partenerilor.</w:t>
            </w:r>
          </w:p>
          <w:p w14:paraId="27AC978C" w14:textId="07868110" w:rsidR="00DB6FFC" w:rsidRPr="00DC0F95" w:rsidRDefault="008C10BC" w:rsidP="008C10BC">
            <w:pPr>
              <w:spacing w:before="120" w:after="0" w:line="240" w:lineRule="auto"/>
              <w:ind w:left="360"/>
              <w:jc w:val="both"/>
              <w:rPr>
                <w:rFonts w:ascii="Trebuchet MS" w:eastAsia="Times New Roman" w:hAnsi="Trebuchet MS" w:cs="Times New Roman"/>
                <w:sz w:val="24"/>
                <w:szCs w:val="24"/>
              </w:rPr>
            </w:pPr>
            <w:r>
              <w:rPr>
                <w:rFonts w:ascii="Trebuchet MS" w:hAnsi="Trebuchet MS"/>
                <w:sz w:val="24"/>
                <w:szCs w:val="24"/>
              </w:rPr>
              <w:t>I</w:t>
            </w:r>
            <w:r w:rsidR="00DB6FFC" w:rsidRPr="00DC0F95">
              <w:rPr>
                <w:rFonts w:ascii="Trebuchet MS" w:hAnsi="Trebuchet MS"/>
                <w:sz w:val="24"/>
                <w:szCs w:val="24"/>
              </w:rPr>
              <w:t xml:space="preserve">dentificarea resurselor financiare adecvate pentru implementarea proiectului – se verifică </w:t>
            </w:r>
            <w:r w:rsidR="00DB6FFC" w:rsidRPr="00DC0F95">
              <w:rPr>
                <w:rFonts w:ascii="Trebuchet MS" w:hAnsi="Trebuchet MS"/>
                <w:sz w:val="24"/>
                <w:szCs w:val="24"/>
              </w:rPr>
              <w:lastRenderedPageBreak/>
              <w:t xml:space="preserve">secțiunea </w:t>
            </w:r>
            <w:r w:rsidR="00DB6FFC" w:rsidRPr="00DC0F95">
              <w:rPr>
                <w:rFonts w:ascii="Trebuchet MS" w:hAnsi="Trebuchet MS"/>
                <w:i/>
                <w:sz w:val="24"/>
                <w:szCs w:val="24"/>
              </w:rPr>
              <w:t>Capacitate solicitant (Capacitate financiară</w:t>
            </w:r>
            <w:r w:rsidR="00DB6FFC" w:rsidRPr="00DC0F95">
              <w:rPr>
                <w:rFonts w:ascii="Trebuchet MS" w:hAnsi="Trebuchet MS"/>
                <w:sz w:val="24"/>
                <w:szCs w:val="24"/>
              </w:rPr>
              <w:t>). În plus, în cazul în care solicitantul este instituție publică, se verifică Formularul F1 avizat în prealabil de AM POAT pentru asigurarea resurselor necesare implementării proiectului în bugetul propriu</w:t>
            </w:r>
            <w:r w:rsidR="003E2FFF" w:rsidRPr="00DC0F95">
              <w:rPr>
                <w:rFonts w:ascii="Trebuchet MS" w:hAnsi="Trebuchet MS"/>
                <w:sz w:val="24"/>
                <w:szCs w:val="24"/>
              </w:rPr>
              <w:t>, atașat la funcția Capacitate solicitant</w:t>
            </w:r>
            <w:r w:rsidR="00DB6FFC" w:rsidRPr="00DC0F95">
              <w:rPr>
                <w:rFonts w:ascii="Trebuchet MS" w:hAnsi="Trebuchet MS"/>
                <w:sz w:val="24"/>
                <w:szCs w:val="24"/>
              </w:rPr>
              <w:t>.</w:t>
            </w:r>
            <w:r>
              <w:rPr>
                <w:rFonts w:ascii="Trebuchet MS" w:eastAsia="Times New Roman" w:hAnsi="Trebuchet MS" w:cs="Times New Roman"/>
                <w:sz w:val="24"/>
                <w:szCs w:val="24"/>
              </w:rPr>
              <w:t xml:space="preserve"> </w:t>
            </w:r>
            <w:r w:rsidR="00DB6FFC" w:rsidRPr="00DC0F95">
              <w:rPr>
                <w:rFonts w:ascii="Trebuchet MS" w:eastAsia="Times New Roman" w:hAnsi="Trebuchet MS" w:cs="Times New Roman"/>
                <w:sz w:val="24"/>
                <w:szCs w:val="24"/>
              </w:rPr>
              <w:t>În cazul parteneriatului se verifică atât capacitatea liderului cât și a  partenerilor.</w:t>
            </w:r>
          </w:p>
          <w:p w14:paraId="183E5322" w14:textId="1FF1BFC7" w:rsidR="004E1297" w:rsidRPr="00DC0F95" w:rsidRDefault="008C10BC" w:rsidP="008C10BC">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S</w:t>
            </w:r>
            <w:r w:rsidR="00DB6FFC" w:rsidRPr="00DC0F95">
              <w:rPr>
                <w:rFonts w:ascii="Trebuchet MS" w:eastAsia="Times New Roman" w:hAnsi="Trebuchet MS" w:cs="Times New Roman"/>
                <w:sz w:val="24"/>
                <w:szCs w:val="24"/>
              </w:rPr>
              <w:t xml:space="preserve">ecțiunea </w:t>
            </w:r>
            <w:r w:rsidR="00DB6FFC" w:rsidRPr="00DC0F95">
              <w:rPr>
                <w:rFonts w:ascii="Trebuchet MS" w:eastAsia="Times New Roman" w:hAnsi="Trebuchet MS" w:cs="Times New Roman"/>
                <w:i/>
                <w:sz w:val="24"/>
                <w:szCs w:val="24"/>
              </w:rPr>
              <w:t>Capacitate solicitant (Capacitate tehnică</w:t>
            </w:r>
            <w:r w:rsidR="00DB6FFC" w:rsidRPr="00DC0F95">
              <w:rPr>
                <w:rFonts w:ascii="Trebuchet MS" w:hAnsi="Trebuchet MS"/>
                <w:sz w:val="24"/>
                <w:szCs w:val="24"/>
              </w:rPr>
              <w:t>)</w:t>
            </w:r>
            <w:r w:rsidR="004E1297" w:rsidRPr="00DC0F95">
              <w:rPr>
                <w:rFonts w:ascii="Trebuchet MS" w:hAnsi="Trebuchet MS"/>
                <w:sz w:val="24"/>
                <w:szCs w:val="24"/>
              </w:rPr>
              <w:t>:</w:t>
            </w:r>
            <w:r w:rsidR="00DB6FFC" w:rsidRPr="00DC0F95">
              <w:rPr>
                <w:rFonts w:ascii="Trebuchet MS" w:hAnsi="Trebuchet MS"/>
                <w:sz w:val="24"/>
                <w:szCs w:val="24"/>
              </w:rPr>
              <w:t xml:space="preserve"> </w:t>
            </w:r>
          </w:p>
          <w:p w14:paraId="0D451FD0" w14:textId="5F4258C1" w:rsidR="004E1297" w:rsidRPr="00DC0F95" w:rsidRDefault="004E1297" w:rsidP="008C10BC">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justificarea rolurilor (pozițiilor) stabilite în cadrul echipei de management a proiectului;</w:t>
            </w:r>
          </w:p>
          <w:p w14:paraId="4EEBA735" w14:textId="1E797F79" w:rsidR="004E1297" w:rsidRPr="00DC0F95" w:rsidRDefault="004E1297" w:rsidP="008C10BC">
            <w:pPr>
              <w:numPr>
                <w:ilvl w:val="0"/>
                <w:numId w:val="17"/>
              </w:numPr>
              <w:spacing w:before="120" w:after="0" w:line="240" w:lineRule="auto"/>
              <w:jc w:val="both"/>
              <w:rPr>
                <w:rFonts w:ascii="Trebuchet MS" w:eastAsia="Times New Roman" w:hAnsi="Trebuchet MS" w:cs="Times New Roman"/>
                <w:sz w:val="24"/>
                <w:szCs w:val="24"/>
              </w:rPr>
            </w:pPr>
            <w:r w:rsidRPr="00DC0F95">
              <w:rPr>
                <w:rFonts w:ascii="Trebuchet MS" w:eastAsia="Times New Roman" w:hAnsi="Trebuchet MS" w:cs="Times New Roman"/>
                <w:sz w:val="24"/>
                <w:szCs w:val="24"/>
              </w:rPr>
              <w:t>în cazul în care solicitantul decide externalizarea managementului de proiect, la secțiunea Capacitate solicitant - Capacitate administrativă trebuie justificată și necesitatea achiziționării acestor servicii, cu precizarea pozițiilor îndeplinite de către experții consultantului, fără ca acestea să se suprapună cu cele ale membrilor echipei solicitantului.</w:t>
            </w:r>
          </w:p>
          <w:p w14:paraId="233EAE47" w14:textId="6D60C61A" w:rsidR="00DB6FFC" w:rsidRPr="00DC0F95" w:rsidRDefault="00DB6FFC" w:rsidP="008C10BC">
            <w:pPr>
              <w:numPr>
                <w:ilvl w:val="0"/>
                <w:numId w:val="17"/>
              </w:numPr>
              <w:spacing w:before="120" w:after="0" w:line="240" w:lineRule="auto"/>
              <w:jc w:val="both"/>
              <w:rPr>
                <w:rFonts w:ascii="Trebuchet MS" w:eastAsia="Times New Roman" w:hAnsi="Trebuchet MS" w:cs="Times New Roman"/>
                <w:sz w:val="24"/>
                <w:szCs w:val="24"/>
              </w:rPr>
            </w:pPr>
            <w:r w:rsidRPr="008C10BC">
              <w:rPr>
                <w:rFonts w:ascii="Trebuchet MS" w:eastAsia="Times New Roman" w:hAnsi="Trebuchet MS" w:cs="Times New Roman"/>
                <w:sz w:val="24"/>
                <w:szCs w:val="24"/>
              </w:rPr>
              <w:t xml:space="preserve">existența expertizei necesare pentru asigurarea verificării de către solicitant a calității activităților/livrabilelor tehnice ale proiectului. </w:t>
            </w:r>
          </w:p>
          <w:p w14:paraId="4D17039C" w14:textId="176B4A42" w:rsidR="00DD7199" w:rsidRPr="00DC0F95" w:rsidRDefault="00DB6FFC" w:rsidP="008C10BC">
            <w:pPr>
              <w:numPr>
                <w:ilvl w:val="0"/>
                <w:numId w:val="17"/>
              </w:numPr>
              <w:spacing w:before="120" w:after="0" w:line="240" w:lineRule="auto"/>
              <w:jc w:val="both"/>
              <w:rPr>
                <w:rFonts w:ascii="Trebuchet MS" w:hAnsi="Trebuchet MS"/>
                <w:sz w:val="24"/>
                <w:szCs w:val="24"/>
              </w:rPr>
            </w:pPr>
            <w:r w:rsidRPr="008C10BC">
              <w:rPr>
                <w:rFonts w:ascii="Trebuchet MS" w:eastAsia="Times New Roman" w:hAnsi="Trebuchet MS" w:cs="Times New Roman"/>
                <w:sz w:val="24"/>
                <w:szCs w:val="24"/>
              </w:rPr>
              <w:lastRenderedPageBreak/>
              <w:t xml:space="preserve">În cazul parteneriatului se verifică atât </w:t>
            </w:r>
            <w:r w:rsidR="004E1297" w:rsidRPr="008C10BC">
              <w:rPr>
                <w:rFonts w:ascii="Trebuchet MS" w:eastAsia="Times New Roman" w:hAnsi="Trebuchet MS" w:cs="Times New Roman"/>
                <w:sz w:val="24"/>
                <w:szCs w:val="24"/>
              </w:rPr>
              <w:t>c</w:t>
            </w:r>
            <w:r w:rsidRPr="008C10BC">
              <w:rPr>
                <w:rFonts w:ascii="Trebuchet MS" w:eastAsia="Times New Roman" w:hAnsi="Trebuchet MS" w:cs="Times New Roman"/>
                <w:sz w:val="24"/>
                <w:szCs w:val="24"/>
              </w:rPr>
              <w:t>apacitatea liderului cât și a  partenerilor.</w:t>
            </w:r>
          </w:p>
        </w:tc>
        <w:tc>
          <w:tcPr>
            <w:tcW w:w="850" w:type="dxa"/>
          </w:tcPr>
          <w:p w14:paraId="06F24CA5"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187308AC"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102060D7"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452FCDFB"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22493EAA" w14:textId="77777777" w:rsidTr="008C10BC">
        <w:tc>
          <w:tcPr>
            <w:tcW w:w="3085" w:type="dxa"/>
            <w:vAlign w:val="center"/>
          </w:tcPr>
          <w:p w14:paraId="07A0A25E" w14:textId="6AB45A3F"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Proiectul este sustenabil după încetarea finanţării</w:t>
            </w:r>
          </w:p>
        </w:tc>
        <w:tc>
          <w:tcPr>
            <w:tcW w:w="5812" w:type="dxa"/>
          </w:tcPr>
          <w:p w14:paraId="23F71275" w14:textId="77777777" w:rsidR="00DD7199" w:rsidRPr="00DC0F95" w:rsidRDefault="00DD7199" w:rsidP="00DD7199">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Se verifică </w:t>
            </w:r>
            <w:r w:rsidRPr="00DC0F95">
              <w:rPr>
                <w:rFonts w:ascii="Trebuchet MS" w:eastAsia="Times New Roman" w:hAnsi="Trebuchet MS" w:cs="Times New Roman"/>
                <w:sz w:val="24"/>
                <w:szCs w:val="24"/>
                <w:lang w:eastAsia="ro-RO"/>
              </w:rPr>
              <w:t xml:space="preserve">funcția </w:t>
            </w:r>
            <w:r w:rsidRPr="00DC0F95">
              <w:rPr>
                <w:rFonts w:ascii="Trebuchet MS" w:hAnsi="Trebuchet MS"/>
                <w:i/>
                <w:sz w:val="24"/>
                <w:szCs w:val="24"/>
                <w:lang w:eastAsia="ro-RO"/>
              </w:rPr>
              <w:t xml:space="preserve">Sustenabilitate </w:t>
            </w:r>
            <w:r w:rsidRPr="00DC0F95">
              <w:rPr>
                <w:rFonts w:ascii="Trebuchet MS" w:eastAsia="Times New Roman" w:hAnsi="Trebuchet MS" w:cs="Times New Roman"/>
                <w:sz w:val="24"/>
                <w:szCs w:val="24"/>
              </w:rPr>
              <w:t>din</w:t>
            </w:r>
            <w:r w:rsidRPr="00DC0F95">
              <w:rPr>
                <w:rFonts w:ascii="Trebuchet MS" w:hAnsi="Trebuchet MS"/>
                <w:sz w:val="24"/>
                <w:szCs w:val="24"/>
              </w:rPr>
              <w:t xml:space="preserve"> cererea de finanțare dacă sunt completate unul sau mai multe din următoarele aspecte:</w:t>
            </w:r>
          </w:p>
          <w:p w14:paraId="588BD7BD" w14:textId="77777777" w:rsidR="00DD7199" w:rsidRPr="00DC0F95" w:rsidRDefault="00DD7199" w:rsidP="00DD7199">
            <w:pPr>
              <w:spacing w:after="0" w:line="240" w:lineRule="auto"/>
              <w:ind w:left="360" w:hanging="360"/>
              <w:jc w:val="both"/>
              <w:rPr>
                <w:rFonts w:ascii="Trebuchet MS" w:hAnsi="Trebuchet MS"/>
                <w:sz w:val="24"/>
                <w:szCs w:val="24"/>
              </w:rPr>
            </w:pPr>
            <w:r w:rsidRPr="00DC0F95">
              <w:rPr>
                <w:rFonts w:ascii="Trebuchet MS" w:hAnsi="Trebuchet MS"/>
                <w:sz w:val="24"/>
                <w:szCs w:val="24"/>
              </w:rPr>
              <w:t>•</w:t>
            </w:r>
            <w:r w:rsidRPr="00DC0F95">
              <w:rPr>
                <w:rFonts w:ascii="Trebuchet MS" w:hAnsi="Trebuchet MS"/>
                <w:sz w:val="24"/>
                <w:szCs w:val="24"/>
              </w:rPr>
              <w:tab/>
              <w:t>modul în care se va asigura valorificarea și întreţinerea rezultatelor proiectului după finalizarea implementării acestuia, cu stabilirea entităţilor responsabile, a fondurilor disponibile, dacă sunt necesare, precum și a orizontului de timp.</w:t>
            </w:r>
          </w:p>
          <w:p w14:paraId="07E04135" w14:textId="77777777" w:rsidR="00DD7199" w:rsidRPr="00DC0F95" w:rsidRDefault="00DD7199" w:rsidP="00DD7199">
            <w:pPr>
              <w:spacing w:after="0" w:line="240" w:lineRule="auto"/>
              <w:ind w:left="360" w:hanging="360"/>
              <w:jc w:val="both"/>
              <w:rPr>
                <w:rFonts w:ascii="Trebuchet MS" w:hAnsi="Trebuchet MS"/>
                <w:sz w:val="24"/>
                <w:szCs w:val="24"/>
              </w:rPr>
            </w:pPr>
            <w:r w:rsidRPr="00DC0F95">
              <w:rPr>
                <w:rFonts w:ascii="Trebuchet MS" w:hAnsi="Trebuchet MS"/>
                <w:sz w:val="24"/>
                <w:szCs w:val="24"/>
              </w:rPr>
              <w:t>•</w:t>
            </w:r>
            <w:r w:rsidRPr="00DC0F95">
              <w:rPr>
                <w:rFonts w:ascii="Trebuchet MS" w:hAnsi="Trebuchet MS"/>
                <w:sz w:val="24"/>
                <w:szCs w:val="24"/>
              </w:rPr>
              <w:tab/>
              <w:t>posibilitatea continuării proiectului cu un altul, în cazul în care acesta reprezintă doar o etapă în rezolvarea problemei prezentate.</w:t>
            </w:r>
          </w:p>
          <w:p w14:paraId="41325609" w14:textId="77777777" w:rsidR="00DD7199" w:rsidRPr="00DC0F95" w:rsidRDefault="00DD7199" w:rsidP="00DD7199">
            <w:pPr>
              <w:spacing w:after="0" w:line="240" w:lineRule="auto"/>
              <w:ind w:left="360" w:hanging="360"/>
              <w:jc w:val="both"/>
              <w:rPr>
                <w:rFonts w:ascii="Trebuchet MS" w:hAnsi="Trebuchet MS"/>
                <w:sz w:val="24"/>
                <w:szCs w:val="24"/>
              </w:rPr>
            </w:pPr>
            <w:r w:rsidRPr="00DC0F95">
              <w:rPr>
                <w:rFonts w:ascii="Trebuchet MS" w:hAnsi="Trebuchet MS"/>
                <w:sz w:val="24"/>
                <w:szCs w:val="24"/>
              </w:rPr>
              <w:t>•</w:t>
            </w:r>
            <w:r w:rsidRPr="00DC0F95">
              <w:rPr>
                <w:rFonts w:ascii="Trebuchet MS" w:hAnsi="Trebuchet MS"/>
                <w:sz w:val="24"/>
                <w:szCs w:val="24"/>
              </w:rPr>
              <w:tab/>
              <w:t xml:space="preserve">potențialul de multiplicare a proiectului, inclusiv a rezultatelor acestuia. </w:t>
            </w:r>
          </w:p>
          <w:p w14:paraId="431B718F" w14:textId="77777777" w:rsidR="00DD7199" w:rsidRPr="00DC0F95" w:rsidRDefault="00DD7199" w:rsidP="00DD7199">
            <w:pPr>
              <w:spacing w:after="0" w:line="240" w:lineRule="auto"/>
              <w:ind w:left="360" w:hanging="360"/>
              <w:jc w:val="both"/>
              <w:rPr>
                <w:rFonts w:ascii="Trebuchet MS" w:hAnsi="Trebuchet MS"/>
                <w:sz w:val="24"/>
                <w:szCs w:val="24"/>
              </w:rPr>
            </w:pPr>
            <w:r w:rsidRPr="00DC0F95">
              <w:rPr>
                <w:rFonts w:ascii="Trebuchet MS" w:hAnsi="Trebuchet MS"/>
                <w:sz w:val="24"/>
                <w:szCs w:val="24"/>
              </w:rPr>
              <w:t>•</w:t>
            </w:r>
            <w:r w:rsidRPr="00DC0F95">
              <w:rPr>
                <w:rFonts w:ascii="Trebuchet MS" w:hAnsi="Trebuchet MS"/>
                <w:sz w:val="24"/>
                <w:szCs w:val="24"/>
              </w:rPr>
              <w:tab/>
              <w:t>în ce măsură vor fi diseminate rezultatele şi experienţele după finalizarea proiectului către structurile/ organizaţiile care le-ar putea utiliza cel mai bine (cu identificarea de către solicitant, pe cât posibil, a acestor structuri/organizaţii).</w:t>
            </w:r>
          </w:p>
          <w:p w14:paraId="3881A400" w14:textId="5B73F2CE" w:rsidR="00DD7199" w:rsidRPr="00DC0F95" w:rsidRDefault="00DC0F95" w:rsidP="00DC0F95">
            <w:pPr>
              <w:spacing w:after="0" w:line="240" w:lineRule="auto"/>
              <w:ind w:left="360" w:hanging="360"/>
              <w:jc w:val="both"/>
              <w:rPr>
                <w:rFonts w:ascii="Trebuchet MS" w:hAnsi="Trebuchet MS"/>
                <w:sz w:val="24"/>
                <w:szCs w:val="24"/>
              </w:rPr>
            </w:pPr>
            <w:r w:rsidRPr="00DC0F95">
              <w:rPr>
                <w:rFonts w:ascii="Trebuchet MS" w:hAnsi="Trebuchet MS"/>
                <w:sz w:val="24"/>
                <w:szCs w:val="24"/>
              </w:rPr>
              <w:t>•</w:t>
            </w:r>
            <w:r w:rsidRPr="00DC0F95">
              <w:rPr>
                <w:rFonts w:ascii="Trebuchet MS" w:hAnsi="Trebuchet MS"/>
                <w:sz w:val="24"/>
                <w:szCs w:val="24"/>
              </w:rPr>
              <w:tab/>
            </w:r>
            <w:r w:rsidR="00DD7199" w:rsidRPr="00DC0F95">
              <w:rPr>
                <w:rFonts w:ascii="Trebuchet MS" w:hAnsi="Trebuchet MS"/>
                <w:sz w:val="24"/>
                <w:szCs w:val="24"/>
              </w:rPr>
              <w:t xml:space="preserve">modul în care va fi gestionată infrastructura după încheierea proiectului – pentru proiectele în care este prevăzută achiziționarea/dezvoltarea de sisteme informatice, licențe, echipamente sau alte </w:t>
            </w:r>
            <w:r w:rsidR="00DD7199" w:rsidRPr="00DC0F95">
              <w:rPr>
                <w:rFonts w:ascii="Trebuchet MS" w:hAnsi="Trebuchet MS"/>
                <w:sz w:val="24"/>
                <w:szCs w:val="24"/>
              </w:rPr>
              <w:lastRenderedPageBreak/>
              <w:t xml:space="preserve">mijloace fixe, informații privind cine și în ce scop le va utiliza după finalizarea proiectului și prevederi privind asigurarea mentenanței post-implementare. </w:t>
            </w:r>
          </w:p>
        </w:tc>
        <w:tc>
          <w:tcPr>
            <w:tcW w:w="850" w:type="dxa"/>
          </w:tcPr>
          <w:p w14:paraId="607D6226"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452B36F4"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25E7FEBE"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5024792B"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60C5C48F" w14:textId="77777777" w:rsidTr="008C10BC">
        <w:tc>
          <w:tcPr>
            <w:tcW w:w="3085" w:type="dxa"/>
          </w:tcPr>
          <w:p w14:paraId="469018BE" w14:textId="33F2325D"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b/>
                <w:sz w:val="24"/>
                <w:szCs w:val="24"/>
              </w:rPr>
              <w:lastRenderedPageBreak/>
              <w:t>Evaluare financiară</w:t>
            </w:r>
          </w:p>
        </w:tc>
        <w:tc>
          <w:tcPr>
            <w:tcW w:w="5812" w:type="dxa"/>
          </w:tcPr>
          <w:p w14:paraId="2111FA15" w14:textId="77777777" w:rsidR="00DD7199" w:rsidRPr="00DC0F95" w:rsidRDefault="00DD7199" w:rsidP="00DD7199">
            <w:pPr>
              <w:spacing w:after="0" w:line="240" w:lineRule="auto"/>
              <w:jc w:val="both"/>
              <w:rPr>
                <w:rFonts w:ascii="Trebuchet MS" w:hAnsi="Trebuchet MS"/>
                <w:sz w:val="24"/>
                <w:szCs w:val="24"/>
              </w:rPr>
            </w:pPr>
          </w:p>
        </w:tc>
        <w:tc>
          <w:tcPr>
            <w:tcW w:w="850" w:type="dxa"/>
          </w:tcPr>
          <w:p w14:paraId="49B3AEED"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0D4A95E3"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0164EC80"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17D1A579"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6D850B77" w14:textId="77777777" w:rsidTr="008C10BC">
        <w:tc>
          <w:tcPr>
            <w:tcW w:w="3085" w:type="dxa"/>
          </w:tcPr>
          <w:p w14:paraId="1E1290BC" w14:textId="3A8441E5" w:rsidR="00DD7199" w:rsidRPr="00DC0F95" w:rsidRDefault="00DD7199" w:rsidP="00DD7199">
            <w:pPr>
              <w:spacing w:after="0" w:line="240" w:lineRule="auto"/>
              <w:ind w:left="72"/>
              <w:jc w:val="both"/>
              <w:rPr>
                <w:rFonts w:ascii="Trebuchet MS" w:hAnsi="Trebuchet MS"/>
                <w:b/>
                <w:sz w:val="24"/>
                <w:szCs w:val="24"/>
              </w:rPr>
            </w:pPr>
            <w:r w:rsidRPr="00DC0F95">
              <w:rPr>
                <w:rFonts w:ascii="Trebuchet MS" w:hAnsi="Trebuchet MS"/>
                <w:b/>
                <w:i/>
                <w:sz w:val="24"/>
                <w:szCs w:val="24"/>
              </w:rPr>
              <w:t>Eficacitatea</w:t>
            </w:r>
          </w:p>
        </w:tc>
        <w:tc>
          <w:tcPr>
            <w:tcW w:w="5812" w:type="dxa"/>
          </w:tcPr>
          <w:p w14:paraId="494731F2" w14:textId="77777777" w:rsidR="00DD7199" w:rsidRPr="00DC0F95" w:rsidRDefault="00DD7199" w:rsidP="00DD7199">
            <w:pPr>
              <w:spacing w:after="0" w:line="240" w:lineRule="auto"/>
              <w:jc w:val="both"/>
              <w:rPr>
                <w:rFonts w:ascii="Trebuchet MS" w:hAnsi="Trebuchet MS"/>
                <w:sz w:val="24"/>
                <w:szCs w:val="24"/>
              </w:rPr>
            </w:pPr>
          </w:p>
        </w:tc>
        <w:tc>
          <w:tcPr>
            <w:tcW w:w="850" w:type="dxa"/>
          </w:tcPr>
          <w:p w14:paraId="4B53ECDA"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6DB23C29"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69BAF058"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43A35F1F"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66ACAB26" w14:textId="77777777" w:rsidTr="008C10BC">
        <w:tc>
          <w:tcPr>
            <w:tcW w:w="3085" w:type="dxa"/>
            <w:vAlign w:val="center"/>
          </w:tcPr>
          <w:p w14:paraId="75D65B97" w14:textId="064DB2CB" w:rsidR="00DD7199" w:rsidRPr="00DC0F95" w:rsidRDefault="00DD7199" w:rsidP="006A649B">
            <w:pPr>
              <w:spacing w:after="0" w:line="240" w:lineRule="auto"/>
              <w:ind w:left="72"/>
              <w:jc w:val="both"/>
              <w:rPr>
                <w:rFonts w:ascii="Trebuchet MS" w:hAnsi="Trebuchet MS"/>
                <w:sz w:val="24"/>
                <w:szCs w:val="24"/>
              </w:rPr>
            </w:pPr>
            <w:r w:rsidRPr="00DC0F95">
              <w:rPr>
                <w:rFonts w:ascii="Trebuchet MS" w:eastAsia="Times New Roman" w:hAnsi="Trebuchet MS" w:cs="Times New Roman"/>
                <w:sz w:val="24"/>
                <w:szCs w:val="24"/>
                <w:lang w:eastAsia="ro-RO"/>
              </w:rPr>
              <w:t xml:space="preserve">Funcțiile Buget </w:t>
            </w:r>
            <w:r w:rsidRPr="00DC0F95">
              <w:rPr>
                <w:rFonts w:ascii="Trebuchet MS" w:hAnsi="Trebuchet MS"/>
                <w:sz w:val="24"/>
                <w:szCs w:val="24"/>
                <w:lang w:eastAsia="ro-RO"/>
              </w:rPr>
              <w:t>–</w:t>
            </w:r>
            <w:r w:rsidRPr="00DC0F95">
              <w:rPr>
                <w:rFonts w:ascii="Trebuchet MS" w:eastAsia="Times New Roman" w:hAnsi="Trebuchet MS" w:cs="Times New Roman"/>
                <w:sz w:val="24"/>
                <w:szCs w:val="24"/>
                <w:lang w:eastAsia="ro-RO"/>
              </w:rPr>
              <w:t xml:space="preserve"> Formă </w:t>
            </w:r>
            <w:r w:rsidRPr="00DC0F95">
              <w:rPr>
                <w:rFonts w:ascii="Trebuchet MS" w:hAnsi="Trebuchet MS"/>
                <w:sz w:val="24"/>
                <w:szCs w:val="24"/>
                <w:lang w:eastAsia="ro-RO"/>
              </w:rPr>
              <w:t>de finanțare, Buget – Câmpuri de intervenție,</w:t>
            </w:r>
            <w:r w:rsidRPr="00DC0F95">
              <w:rPr>
                <w:rFonts w:ascii="Trebuchet MS" w:eastAsia="Times New Roman" w:hAnsi="Trebuchet MS" w:cs="Times New Roman"/>
                <w:sz w:val="24"/>
                <w:szCs w:val="24"/>
                <w:lang w:eastAsia="ro-RO"/>
              </w:rPr>
              <w:t xml:space="preserve"> Buget – activități</w:t>
            </w:r>
            <w:r w:rsidRPr="00DC0F95">
              <w:rPr>
                <w:rFonts w:ascii="Trebuchet MS" w:hAnsi="Trebuchet MS"/>
                <w:sz w:val="24"/>
                <w:szCs w:val="24"/>
                <w:lang w:eastAsia="ro-RO"/>
              </w:rPr>
              <w:t xml:space="preserve"> </w:t>
            </w:r>
            <w:r w:rsidRPr="00DC0F95">
              <w:rPr>
                <w:rFonts w:ascii="Trebuchet MS" w:eastAsia="Times New Roman" w:hAnsi="Trebuchet MS" w:cs="Times New Roman"/>
                <w:sz w:val="24"/>
                <w:szCs w:val="24"/>
                <w:lang w:eastAsia="ro-RO"/>
              </w:rPr>
              <w:t>și</w:t>
            </w:r>
            <w:r w:rsidRPr="00DC0F95">
              <w:rPr>
                <w:rFonts w:ascii="Trebuchet MS" w:hAnsi="Trebuchet MS"/>
                <w:sz w:val="24"/>
                <w:szCs w:val="24"/>
              </w:rPr>
              <w:t xml:space="preserve"> cheltuieli și Buget – Tip teritoriu sunt </w:t>
            </w:r>
            <w:r w:rsidRPr="00DC0F95">
              <w:rPr>
                <w:rFonts w:ascii="Trebuchet MS" w:eastAsia="Times New Roman" w:hAnsi="Trebuchet MS" w:cs="Times New Roman"/>
                <w:sz w:val="24"/>
                <w:szCs w:val="24"/>
              </w:rPr>
              <w:t>completat</w:t>
            </w:r>
            <w:r w:rsidRPr="00DC0F95">
              <w:rPr>
                <w:rFonts w:ascii="Trebuchet MS" w:hAnsi="Trebuchet MS"/>
                <w:sz w:val="24"/>
                <w:szCs w:val="24"/>
              </w:rPr>
              <w:t xml:space="preserve">e corespunzător și costurile proiectului sunt prevăzute </w:t>
            </w:r>
          </w:p>
        </w:tc>
        <w:tc>
          <w:tcPr>
            <w:tcW w:w="5812" w:type="dxa"/>
          </w:tcPr>
          <w:p w14:paraId="4738C3D1" w14:textId="77777777" w:rsidR="00DD7199" w:rsidRPr="008C10BC" w:rsidRDefault="00DD7199" w:rsidP="00DD7199">
            <w:p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Se verifică următoarele:</w:t>
            </w:r>
          </w:p>
          <w:p w14:paraId="67BD08FB" w14:textId="77777777" w:rsidR="00DD7199" w:rsidRPr="008C10BC" w:rsidRDefault="00DD7199" w:rsidP="00DD7199">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fiecare cheltuială este încadrată în categoria adecvată;</w:t>
            </w:r>
          </w:p>
          <w:p w14:paraId="6DD1BD5A" w14:textId="24C16480" w:rsidR="00C34D70" w:rsidRPr="008C10BC" w:rsidRDefault="006A649B" w:rsidP="00C34D70">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eastAsia="Times New Roman" w:hAnsi="Trebuchet MS" w:cs="Times New Roman"/>
                <w:sz w:val="24"/>
                <w:szCs w:val="24"/>
              </w:rPr>
              <w:t xml:space="preserve">justificarea aferentă fiecărei cheltuieli completată la funcția </w:t>
            </w:r>
            <w:r w:rsidRPr="008C10BC">
              <w:rPr>
                <w:rFonts w:ascii="Trebuchet MS" w:eastAsia="Times New Roman" w:hAnsi="Trebuchet MS" w:cs="Times New Roman"/>
                <w:i/>
                <w:sz w:val="24"/>
                <w:szCs w:val="24"/>
              </w:rPr>
              <w:t xml:space="preserve">Buget – Activități și cheltuieli </w:t>
            </w:r>
            <w:r w:rsidRPr="008C10BC">
              <w:rPr>
                <w:rFonts w:ascii="Trebuchet MS" w:eastAsia="Times New Roman" w:hAnsi="Trebuchet MS" w:cs="Times New Roman"/>
                <w:sz w:val="24"/>
                <w:szCs w:val="24"/>
              </w:rPr>
              <w:t>din cererea de finanțare.</w:t>
            </w:r>
            <w:r w:rsidR="00C34D70" w:rsidRPr="008C10BC">
              <w:rPr>
                <w:rFonts w:ascii="Trebuchet MS" w:eastAsia="Times New Roman" w:hAnsi="Trebuchet MS" w:cs="Times New Roman"/>
                <w:sz w:val="24"/>
                <w:szCs w:val="24"/>
              </w:rPr>
              <w:t xml:space="preserve"> </w:t>
            </w:r>
          </w:p>
          <w:p w14:paraId="7956C1B0" w14:textId="77777777" w:rsidR="00DD7199" w:rsidRPr="008C10BC" w:rsidRDefault="00DD7199" w:rsidP="00DC0F95">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 xml:space="preserve">valoarea eligibilă a achizițiilor prevăzute în centralizatorul atașat la </w:t>
            </w:r>
            <w:r w:rsidRPr="008C10BC">
              <w:rPr>
                <w:rFonts w:ascii="Trebuchet MS" w:hAnsi="Trebuchet MS"/>
                <w:sz w:val="24"/>
                <w:szCs w:val="24"/>
                <w:lang w:eastAsia="ro-RO"/>
              </w:rPr>
              <w:t xml:space="preserve">funcția </w:t>
            </w:r>
            <w:r w:rsidRPr="008C10BC">
              <w:rPr>
                <w:rFonts w:ascii="Trebuchet MS" w:hAnsi="Trebuchet MS"/>
                <w:i/>
                <w:sz w:val="24"/>
                <w:szCs w:val="24"/>
                <w:lang w:eastAsia="ro-RO"/>
              </w:rPr>
              <w:t xml:space="preserve">Plan de achiziții </w:t>
            </w:r>
            <w:r w:rsidRPr="008C10BC">
              <w:rPr>
                <w:rFonts w:ascii="Trebuchet MS" w:eastAsia="Times New Roman" w:hAnsi="Trebuchet MS" w:cs="Times New Roman"/>
                <w:sz w:val="24"/>
                <w:szCs w:val="24"/>
                <w:lang w:eastAsia="ro-RO"/>
              </w:rPr>
              <w:t>în</w:t>
            </w:r>
            <w:r w:rsidRPr="008C10BC">
              <w:rPr>
                <w:rFonts w:ascii="Trebuchet MS" w:hAnsi="Trebuchet MS"/>
                <w:sz w:val="24"/>
                <w:szCs w:val="24"/>
              </w:rPr>
              <w:t xml:space="preserve"> cadrul proiectului sunt corelate cu bugetul eligibil fără TVA al proiectului;</w:t>
            </w:r>
          </w:p>
          <w:p w14:paraId="0FCB523A" w14:textId="21127BA1" w:rsidR="00DF1ACA" w:rsidRPr="008C10BC" w:rsidRDefault="00DD7199" w:rsidP="00DC0F95">
            <w:pPr>
              <w:numPr>
                <w:ilvl w:val="0"/>
                <w:numId w:val="19"/>
              </w:numPr>
              <w:spacing w:after="0" w:line="240" w:lineRule="auto"/>
              <w:jc w:val="both"/>
              <w:rPr>
                <w:rFonts w:ascii="Trebuchet MS" w:hAnsi="Trebuchet MS"/>
                <w:sz w:val="24"/>
                <w:szCs w:val="24"/>
              </w:rPr>
            </w:pPr>
            <w:r w:rsidRPr="008C10BC">
              <w:rPr>
                <w:rFonts w:ascii="Trebuchet MS" w:hAnsi="Trebuchet MS"/>
                <w:sz w:val="24"/>
                <w:szCs w:val="24"/>
              </w:rPr>
              <w:t xml:space="preserve">Cota TVA aferentă cheltuielilor eligibile a fost introdusă corect, conform legislației în </w:t>
            </w:r>
            <w:r w:rsidR="00DF1ACA" w:rsidRPr="008C10BC">
              <w:rPr>
                <w:rFonts w:ascii="Trebuchet MS" w:hAnsi="Trebuchet MS"/>
                <w:sz w:val="24"/>
                <w:szCs w:val="24"/>
              </w:rPr>
              <w:t>vigoare</w:t>
            </w:r>
            <w:r w:rsidRPr="008C10BC">
              <w:rPr>
                <w:rFonts w:ascii="Trebuchet MS" w:hAnsi="Trebuchet MS"/>
                <w:sz w:val="24"/>
                <w:szCs w:val="24"/>
              </w:rPr>
              <w:t xml:space="preserve"> și </w:t>
            </w:r>
            <w:r w:rsidR="00DF1ACA" w:rsidRPr="008C10BC">
              <w:rPr>
                <w:rFonts w:ascii="Trebuchet MS" w:hAnsi="Trebuchet MS"/>
                <w:sz w:val="24"/>
                <w:szCs w:val="24"/>
              </w:rPr>
              <w:t xml:space="preserve">este în concordanță cu cu cele menționate în </w:t>
            </w:r>
            <w:r w:rsidRPr="008C10BC">
              <w:rPr>
                <w:rFonts w:ascii="Trebuchet MS" w:hAnsi="Trebuchet MS"/>
                <w:sz w:val="24"/>
                <w:szCs w:val="24"/>
              </w:rPr>
              <w:t xml:space="preserve">declarația atașată la </w:t>
            </w:r>
            <w:r w:rsidRPr="008C10BC">
              <w:rPr>
                <w:rFonts w:ascii="Trebuchet MS" w:eastAsia="Times New Roman" w:hAnsi="Trebuchet MS" w:cs="Times New Roman"/>
                <w:sz w:val="24"/>
                <w:szCs w:val="24"/>
              </w:rPr>
              <w:t xml:space="preserve">funcția </w:t>
            </w:r>
            <w:r w:rsidRPr="008C10BC">
              <w:rPr>
                <w:rFonts w:ascii="Trebuchet MS" w:hAnsi="Trebuchet MS"/>
                <w:i/>
                <w:sz w:val="24"/>
                <w:szCs w:val="24"/>
              </w:rPr>
              <w:t>Capacitate solicitant</w:t>
            </w:r>
            <w:r w:rsidRPr="008C10BC">
              <w:rPr>
                <w:rFonts w:ascii="Trebuchet MS" w:hAnsi="Trebuchet MS"/>
                <w:sz w:val="24"/>
                <w:szCs w:val="24"/>
              </w:rPr>
              <w:t xml:space="preserve">, secțiunea </w:t>
            </w:r>
            <w:r w:rsidRPr="008C10BC">
              <w:rPr>
                <w:rFonts w:ascii="Trebuchet MS" w:hAnsi="Trebuchet MS"/>
                <w:i/>
                <w:sz w:val="24"/>
                <w:szCs w:val="24"/>
              </w:rPr>
              <w:t>Capacitate financiară</w:t>
            </w:r>
            <w:r w:rsidR="00DF1ACA" w:rsidRPr="008C10BC">
              <w:rPr>
                <w:rFonts w:ascii="Trebuchet MS" w:hAnsi="Trebuchet MS"/>
                <w:i/>
                <w:sz w:val="24"/>
                <w:szCs w:val="24"/>
              </w:rPr>
              <w:t xml:space="preserve"> (Declarația privind eligibilitatea TVA aferentă cheltuielilor ce vor fi efectuate în cadrul operațiunii propuse spre finanţare din FEDR, FSE și FC 2014-2020 </w:t>
            </w:r>
            <w:r w:rsidR="00DF1ACA" w:rsidRPr="008C10BC">
              <w:rPr>
                <w:rFonts w:ascii="Trebuchet MS" w:hAnsi="Trebuchet MS"/>
                <w:bCs/>
                <w:i/>
                <w:sz w:val="24"/>
                <w:szCs w:val="24"/>
              </w:rPr>
              <w:t>(cu excepția proiectelor care vizează exclusiv rambursarea cheltuielilor salariale)</w:t>
            </w:r>
            <w:r w:rsidR="00DF1ACA" w:rsidRPr="008C10BC">
              <w:rPr>
                <w:rFonts w:ascii="Trebuchet MS" w:hAnsi="Trebuchet MS"/>
                <w:i/>
                <w:sz w:val="24"/>
                <w:szCs w:val="24"/>
              </w:rPr>
              <w:t>;</w:t>
            </w:r>
          </w:p>
          <w:p w14:paraId="1E66406B" w14:textId="77777777" w:rsidR="00DD7199" w:rsidRPr="008C10BC" w:rsidRDefault="00DD7199" w:rsidP="008C10BC">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lastRenderedPageBreak/>
              <w:t>În cazul selectării categoriei cheltuieli indirecte conform art.68 (cod 44), acestea sunt calculate la 15% din valoarea eligibilă a categoriei de cheltuieli 25 – cheltuieli salariale, iar în buget nu este inclusă și categoria de cheltuieli generale de administrație (cod 10);</w:t>
            </w:r>
          </w:p>
          <w:p w14:paraId="53C20590" w14:textId="77777777" w:rsidR="00DD7199" w:rsidRPr="008C10BC" w:rsidRDefault="00DD7199" w:rsidP="008C10BC">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 xml:space="preserve">La funcția Buget – formă de finanțare s-a completat corect valoarea eligibilă totală a proiectului care coincide cu valoarea eligibilă totală introdusă la funcțiile Buget – Activități și cheltuieli și Buget – Câmp de intervenție. </w:t>
            </w:r>
          </w:p>
          <w:p w14:paraId="555C4419" w14:textId="77777777" w:rsidR="00DD7199" w:rsidRPr="008C10BC" w:rsidRDefault="00DD7199" w:rsidP="008C10BC">
            <w:pPr>
              <w:numPr>
                <w:ilvl w:val="0"/>
                <w:numId w:val="19"/>
              </w:num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lang w:eastAsia="ro-RO"/>
              </w:rPr>
              <w:t>La funcția Buget – Tip teritoriu s-a selectat categoria Nu se aplică și s-a completat valoarea eligibilă totală la câmpul buget eligibil.</w:t>
            </w:r>
          </w:p>
          <w:p w14:paraId="3B84B5C1" w14:textId="4FAD444E" w:rsidR="00DD7199" w:rsidRPr="008C10BC" w:rsidRDefault="00DD7199" w:rsidP="008C10BC">
            <w:pPr>
              <w:numPr>
                <w:ilvl w:val="0"/>
                <w:numId w:val="19"/>
              </w:numPr>
              <w:spacing w:after="0" w:line="240" w:lineRule="auto"/>
              <w:jc w:val="both"/>
              <w:rPr>
                <w:rFonts w:ascii="Trebuchet MS" w:hAnsi="Trebuchet MS"/>
                <w:sz w:val="24"/>
                <w:szCs w:val="24"/>
              </w:rPr>
            </w:pPr>
            <w:r w:rsidRPr="008C10BC">
              <w:rPr>
                <w:rFonts w:ascii="Trebuchet MS" w:hAnsi="Trebuchet MS"/>
                <w:sz w:val="24"/>
                <w:szCs w:val="24"/>
                <w:lang w:eastAsia="ro-RO"/>
              </w:rPr>
              <w:t>La funcția Buget – Câmp de intervenție a fost selectat câmpul de intervenție relevant pentru proiect, conform indicațiilor.</w:t>
            </w:r>
          </w:p>
        </w:tc>
        <w:tc>
          <w:tcPr>
            <w:tcW w:w="850" w:type="dxa"/>
          </w:tcPr>
          <w:p w14:paraId="6D3D775D"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6A192B36"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629B9D31"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06EA5432"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1B961EA1" w14:textId="77777777" w:rsidTr="008C10BC">
        <w:tc>
          <w:tcPr>
            <w:tcW w:w="3085" w:type="dxa"/>
            <w:vAlign w:val="center"/>
          </w:tcPr>
          <w:p w14:paraId="092EB85C" w14:textId="5133E922"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Valoarea nerambursabilă este calculată corect, în cazul solicitanților care nu sunt instituții publice</w:t>
            </w:r>
          </w:p>
        </w:tc>
        <w:tc>
          <w:tcPr>
            <w:tcW w:w="5812" w:type="dxa"/>
          </w:tcPr>
          <w:p w14:paraId="4F83959E" w14:textId="77777777" w:rsidR="00DD7199" w:rsidRPr="008C10BC" w:rsidRDefault="00DD7199" w:rsidP="00DD7199">
            <w:pPr>
              <w:spacing w:after="0" w:line="240" w:lineRule="auto"/>
              <w:jc w:val="both"/>
              <w:rPr>
                <w:rFonts w:ascii="Trebuchet MS" w:eastAsia="Times New Roman" w:hAnsi="Trebuchet MS" w:cs="Times New Roman"/>
                <w:sz w:val="24"/>
                <w:szCs w:val="24"/>
                <w:lang w:eastAsia="ro-RO"/>
              </w:rPr>
            </w:pPr>
            <w:r w:rsidRPr="008C10BC">
              <w:rPr>
                <w:rFonts w:ascii="Trebuchet MS" w:eastAsia="Times New Roman" w:hAnsi="Trebuchet MS" w:cs="Times New Roman"/>
                <w:sz w:val="24"/>
                <w:szCs w:val="24"/>
              </w:rPr>
              <w:t xml:space="preserve">Se verifică </w:t>
            </w:r>
            <w:r w:rsidRPr="008C10BC">
              <w:rPr>
                <w:rFonts w:ascii="Trebuchet MS" w:eastAsia="Times New Roman" w:hAnsi="Trebuchet MS" w:cs="Times New Roman"/>
                <w:sz w:val="24"/>
                <w:szCs w:val="24"/>
                <w:lang w:eastAsia="ro-RO"/>
              </w:rPr>
              <w:t xml:space="preserve">dacă sursa de cofinanțare selectată la funcția </w:t>
            </w:r>
            <w:r w:rsidRPr="008C10BC">
              <w:rPr>
                <w:rFonts w:ascii="Trebuchet MS" w:hAnsi="Trebuchet MS"/>
                <w:i/>
                <w:sz w:val="24"/>
                <w:szCs w:val="24"/>
                <w:lang w:eastAsia="ro-RO"/>
              </w:rPr>
              <w:t>Capacitate solicitant</w:t>
            </w:r>
            <w:r w:rsidRPr="008C10BC">
              <w:rPr>
                <w:rFonts w:ascii="Trebuchet MS" w:hAnsi="Trebuchet MS"/>
                <w:sz w:val="24"/>
                <w:szCs w:val="24"/>
                <w:lang w:eastAsia="ro-RO"/>
              </w:rPr>
              <w:t xml:space="preserve"> corespunde cu informațiile completate în câmpul </w:t>
            </w:r>
            <w:r w:rsidRPr="008C10BC">
              <w:rPr>
                <w:rFonts w:ascii="Trebuchet MS" w:hAnsi="Trebuchet MS"/>
                <w:i/>
                <w:sz w:val="24"/>
                <w:szCs w:val="24"/>
                <w:lang w:eastAsia="ro-RO"/>
              </w:rPr>
              <w:t>Capacitate financiară</w:t>
            </w:r>
            <w:r w:rsidRPr="008C10BC">
              <w:rPr>
                <w:rFonts w:ascii="Trebuchet MS" w:hAnsi="Trebuchet MS"/>
                <w:sz w:val="24"/>
                <w:szCs w:val="24"/>
                <w:lang w:eastAsia="ro-RO"/>
              </w:rPr>
              <w:t>.</w:t>
            </w:r>
          </w:p>
          <w:p w14:paraId="060FA731" w14:textId="77777777" w:rsidR="00DD7199" w:rsidRPr="008C10BC" w:rsidRDefault="00DD7199" w:rsidP="00DD7199">
            <w:p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În funcție de sursa de cofinanțare, valoarea nerambursabilă este:</w:t>
            </w:r>
          </w:p>
          <w:p w14:paraId="7EBB73D6" w14:textId="77777777" w:rsidR="00DC0F95" w:rsidRPr="008C10BC" w:rsidRDefault="00DD7199" w:rsidP="00DC0F95">
            <w:pPr>
              <w:numPr>
                <w:ilvl w:val="0"/>
                <w:numId w:val="21"/>
              </w:numPr>
              <w:spacing w:before="120" w:after="120" w:line="240" w:lineRule="auto"/>
              <w:ind w:left="273" w:hanging="284"/>
              <w:contextualSpacing/>
              <w:jc w:val="both"/>
              <w:rPr>
                <w:rStyle w:val="CommentReference"/>
                <w:rFonts w:ascii="Trebuchet MS" w:hAnsi="Trebuchet MS"/>
                <w:sz w:val="24"/>
                <w:szCs w:val="24"/>
              </w:rPr>
            </w:pPr>
            <w:r w:rsidRPr="008C10BC">
              <w:rPr>
                <w:rFonts w:ascii="Trebuchet MS" w:hAnsi="Trebuchet MS"/>
                <w:sz w:val="24"/>
                <w:szCs w:val="24"/>
              </w:rPr>
              <w:t xml:space="preserve">În cazul solicitantului autoritate a administraţiei publice centrale finanţată integral de la bugetul de stat/bugetul asigurărilor sociale sau finanțată parţial din venituri proprii şi bugetul de </w:t>
            </w:r>
            <w:r w:rsidRPr="008C10BC">
              <w:rPr>
                <w:rFonts w:ascii="Trebuchet MS" w:hAnsi="Trebuchet MS"/>
                <w:sz w:val="24"/>
                <w:szCs w:val="24"/>
              </w:rPr>
              <w:lastRenderedPageBreak/>
              <w:t xml:space="preserve">stat/bugetul asigurărilor sociale, valoarea finanțării nerambursabile este egală cu finanțarea din Fondul European de Dezvoltare </w:t>
            </w:r>
            <w:r w:rsidRPr="008C10BC">
              <w:rPr>
                <w:rFonts w:ascii="Trebuchet MS" w:eastAsia="Calibri" w:hAnsi="Trebuchet MS" w:cs="Times New Roman"/>
                <w:bCs/>
                <w:sz w:val="24"/>
                <w:szCs w:val="24"/>
              </w:rPr>
              <w:t>Regională și va fi calculată automat de către aplicația MySMIS2014</w:t>
            </w:r>
            <w:r w:rsidRPr="008C10BC">
              <w:rPr>
                <w:rFonts w:ascii="Trebuchet MS" w:hAnsi="Trebuchet MS"/>
                <w:sz w:val="24"/>
                <w:szCs w:val="24"/>
              </w:rPr>
              <w:t>.</w:t>
            </w:r>
          </w:p>
          <w:p w14:paraId="55FDE34C" w14:textId="609F4301" w:rsidR="00DD7199" w:rsidRPr="008C10BC" w:rsidRDefault="00DC0F95" w:rsidP="00DC0F95">
            <w:pPr>
              <w:numPr>
                <w:ilvl w:val="0"/>
                <w:numId w:val="21"/>
              </w:numPr>
              <w:spacing w:before="120" w:after="120" w:line="240" w:lineRule="auto"/>
              <w:ind w:left="273" w:hanging="284"/>
              <w:contextualSpacing/>
              <w:jc w:val="both"/>
              <w:rPr>
                <w:rFonts w:ascii="Trebuchet MS" w:hAnsi="Trebuchet MS"/>
                <w:sz w:val="24"/>
                <w:szCs w:val="24"/>
              </w:rPr>
            </w:pPr>
            <w:r w:rsidRPr="008C10BC">
              <w:rPr>
                <w:rFonts w:ascii="Trebuchet MS" w:hAnsi="Trebuchet MS"/>
                <w:sz w:val="24"/>
                <w:szCs w:val="24"/>
              </w:rPr>
              <w:t>Î</w:t>
            </w:r>
            <w:r w:rsidR="00DD7199" w:rsidRPr="008C10BC">
              <w:rPr>
                <w:rFonts w:ascii="Trebuchet MS" w:hAnsi="Trebuchet MS"/>
                <w:sz w:val="24"/>
                <w:szCs w:val="24"/>
              </w:rPr>
              <w:t xml:space="preserve">n cazul solicitantului asociație care este înființată și funcționează în temeiul </w:t>
            </w:r>
            <w:r w:rsidR="00DD7199" w:rsidRPr="008C10BC">
              <w:rPr>
                <w:rFonts w:ascii="Trebuchet MS" w:hAnsi="Trebuchet MS"/>
                <w:i/>
                <w:sz w:val="24"/>
                <w:szCs w:val="24"/>
              </w:rPr>
              <w:t>OG nr.26/2000 cu privire la asociații și fundații</w:t>
            </w:r>
            <w:r w:rsidR="00DD7199" w:rsidRPr="008C10BC">
              <w:rPr>
                <w:rFonts w:ascii="Trebuchet MS" w:hAnsi="Trebuchet MS"/>
                <w:sz w:val="24"/>
                <w:szCs w:val="24"/>
              </w:rPr>
              <w:t xml:space="preserve">, cu modificările și completările ulterioare, valoarea finanțării nerambursabile este maximum 98% din valoarea eligibilă a </w:t>
            </w:r>
            <w:r w:rsidR="00DD7199" w:rsidRPr="008C10BC">
              <w:rPr>
                <w:rFonts w:ascii="Trebuchet MS" w:eastAsia="Calibri" w:hAnsi="Trebuchet MS" w:cs="Times New Roman"/>
                <w:bCs/>
                <w:sz w:val="24"/>
                <w:szCs w:val="24"/>
              </w:rPr>
              <w:t>proiectului și va fi calculată de către solicitant și completată în aplicația MySMIS 2014</w:t>
            </w:r>
            <w:r w:rsidR="00DD7199" w:rsidRPr="008C10BC">
              <w:rPr>
                <w:rFonts w:ascii="Trebuchet MS" w:hAnsi="Trebuchet MS"/>
                <w:sz w:val="24"/>
                <w:szCs w:val="24"/>
              </w:rPr>
              <w:t>.</w:t>
            </w:r>
            <w:r w:rsidR="00DD7199" w:rsidRPr="008C10BC">
              <w:rPr>
                <w:rFonts w:ascii="Trebuchet MS" w:eastAsia="Calibri" w:hAnsi="Trebuchet MS" w:cs="Arial"/>
                <w:bCs/>
                <w:sz w:val="24"/>
                <w:szCs w:val="24"/>
                <w:lang w:eastAsia="ro-RO"/>
              </w:rPr>
              <w:t xml:space="preserve"> </w:t>
            </w:r>
            <w:r w:rsidR="00DD7199" w:rsidRPr="008C10BC">
              <w:rPr>
                <w:rFonts w:ascii="Trebuchet MS" w:hAnsi="Trebuchet MS"/>
                <w:bCs/>
                <w:sz w:val="24"/>
                <w:szCs w:val="24"/>
              </w:rPr>
              <w:t>Excepție fac proiectul/proiectele depuse în parteneriat pentru care valoarea finanțării nerambursabile este maximum 100% din valoarea eligibilă a proiectului.</w:t>
            </w:r>
            <w:r w:rsidR="00DD7199" w:rsidRPr="008C10BC">
              <w:rPr>
                <w:rFonts w:ascii="Trebuchet MS" w:eastAsia="Calibri" w:hAnsi="Trebuchet MS" w:cs="Times New Roman"/>
                <w:bCs/>
                <w:sz w:val="24"/>
                <w:szCs w:val="24"/>
              </w:rPr>
              <w:t xml:space="preserve"> </w:t>
            </w:r>
            <w:r w:rsidR="00DD7199" w:rsidRPr="008C10BC">
              <w:rPr>
                <w:rFonts w:ascii="Trebuchet MS" w:hAnsi="Trebuchet MS"/>
                <w:sz w:val="24"/>
                <w:szCs w:val="24"/>
              </w:rPr>
              <w:t xml:space="preserve"> </w:t>
            </w:r>
          </w:p>
          <w:p w14:paraId="0805C9F5" w14:textId="77777777" w:rsidR="00DD7199" w:rsidRPr="008C10BC" w:rsidRDefault="00DD7199" w:rsidP="00DD7199">
            <w:pPr>
              <w:numPr>
                <w:ilvl w:val="0"/>
                <w:numId w:val="21"/>
              </w:numPr>
              <w:tabs>
                <w:tab w:val="num" w:pos="273"/>
              </w:tabs>
              <w:spacing w:before="120" w:after="0" w:line="240" w:lineRule="auto"/>
              <w:ind w:left="273" w:hanging="273"/>
              <w:contextualSpacing/>
              <w:jc w:val="both"/>
              <w:rPr>
                <w:rFonts w:ascii="Trebuchet MS" w:hAnsi="Trebuchet MS"/>
                <w:sz w:val="24"/>
                <w:szCs w:val="24"/>
              </w:rPr>
            </w:pPr>
            <w:r w:rsidRPr="008C10BC">
              <w:rPr>
                <w:rFonts w:ascii="Trebuchet MS" w:hAnsi="Trebuchet MS"/>
                <w:sz w:val="24"/>
                <w:szCs w:val="24"/>
              </w:rPr>
              <w:t xml:space="preserve">În cazul solicitantului: </w:t>
            </w:r>
            <w:r w:rsidRPr="008C10BC">
              <w:rPr>
                <w:rFonts w:ascii="Trebuchet MS" w:hAnsi="Trebuchet MS"/>
                <w:i/>
                <w:sz w:val="24"/>
                <w:szCs w:val="24"/>
              </w:rPr>
              <w:t>organism neguvernamental nonprofit, de utilitate publică, cu personalitate juridică, care funcţionează în domeniul dezvoltării regionale</w:t>
            </w:r>
            <w:r w:rsidRPr="008C10BC">
              <w:rPr>
                <w:rFonts w:ascii="Trebuchet MS" w:hAnsi="Trebuchet MS"/>
                <w:sz w:val="24"/>
                <w:szCs w:val="24"/>
              </w:rPr>
              <w:t xml:space="preserve"> înființat în baza </w:t>
            </w:r>
            <w:r w:rsidRPr="008C10BC">
              <w:rPr>
                <w:rFonts w:ascii="Trebuchet MS" w:hAnsi="Trebuchet MS"/>
                <w:i/>
                <w:sz w:val="24"/>
                <w:szCs w:val="24"/>
              </w:rPr>
              <w:t>Legii nr.315 din 28 iunie 2004 privind dezvoltarea regională</w:t>
            </w:r>
            <w:r w:rsidRPr="008C10BC">
              <w:rPr>
                <w:rFonts w:ascii="Trebuchet MS" w:hAnsi="Trebuchet MS"/>
                <w:sz w:val="24"/>
                <w:szCs w:val="24"/>
              </w:rPr>
              <w:t xml:space="preserve"> în România sau </w:t>
            </w:r>
            <w:r w:rsidRPr="008C10BC">
              <w:rPr>
                <w:rFonts w:ascii="Trebuchet MS" w:hAnsi="Trebuchet MS"/>
                <w:i/>
                <w:sz w:val="24"/>
                <w:szCs w:val="24"/>
              </w:rPr>
              <w:t>asociaţie de dezvoltare intercomunitară</w:t>
            </w:r>
            <w:r w:rsidRPr="008C10BC">
              <w:rPr>
                <w:rFonts w:ascii="Trebuchet MS" w:hAnsi="Trebuchet MS"/>
                <w:sz w:val="24"/>
                <w:szCs w:val="24"/>
              </w:rPr>
              <w:t xml:space="preserve"> înființată în baza </w:t>
            </w:r>
            <w:r w:rsidRPr="008C10BC">
              <w:rPr>
                <w:rFonts w:ascii="Trebuchet MS" w:hAnsi="Trebuchet MS"/>
                <w:i/>
                <w:sz w:val="24"/>
                <w:szCs w:val="24"/>
              </w:rPr>
              <w:t xml:space="preserve">Legii nr. 215/2001 a administrației publice </w:t>
            </w:r>
            <w:r w:rsidRPr="008C10BC">
              <w:rPr>
                <w:rFonts w:ascii="Trebuchet MS" w:eastAsia="Calibri" w:hAnsi="Trebuchet MS" w:cs="Times New Roman"/>
                <w:bCs/>
                <w:i/>
                <w:sz w:val="24"/>
                <w:szCs w:val="24"/>
              </w:rPr>
              <w:t xml:space="preserve">locale </w:t>
            </w:r>
            <w:r w:rsidRPr="008C10BC">
              <w:rPr>
                <w:rFonts w:ascii="Trebuchet MS" w:eastAsia="Calibri" w:hAnsi="Trebuchet MS" w:cs="Times New Roman"/>
                <w:bCs/>
                <w:sz w:val="24"/>
                <w:szCs w:val="24"/>
              </w:rPr>
              <w:t>cu</w:t>
            </w:r>
            <w:r w:rsidRPr="008C10BC">
              <w:rPr>
                <w:rFonts w:ascii="Trebuchet MS" w:hAnsi="Trebuchet MS"/>
                <w:sz w:val="24"/>
                <w:szCs w:val="24"/>
              </w:rPr>
              <w:t xml:space="preserve"> modificările si completările ulterioare și </w:t>
            </w:r>
            <w:r w:rsidRPr="008C10BC">
              <w:rPr>
                <w:rFonts w:ascii="Trebuchet MS" w:hAnsi="Trebuchet MS"/>
                <w:i/>
                <w:sz w:val="24"/>
                <w:szCs w:val="24"/>
              </w:rPr>
              <w:t xml:space="preserve">OUG 13/2008 pentru modificarea şi completarea Legii serviciilor </w:t>
            </w:r>
            <w:r w:rsidRPr="008C10BC">
              <w:rPr>
                <w:rFonts w:ascii="Trebuchet MS" w:hAnsi="Trebuchet MS"/>
                <w:i/>
                <w:sz w:val="24"/>
                <w:szCs w:val="24"/>
              </w:rPr>
              <w:lastRenderedPageBreak/>
              <w:t>comunitare de utilităţi publice nr. 51/2006</w:t>
            </w:r>
            <w:r w:rsidRPr="008C10BC">
              <w:rPr>
                <w:rFonts w:ascii="Trebuchet MS" w:hAnsi="Trebuchet MS"/>
                <w:sz w:val="24"/>
                <w:szCs w:val="24"/>
              </w:rPr>
              <w:t xml:space="preserve">, valoarea finanțării nerambursabile este maximum 100% din valoarea eligibilă a </w:t>
            </w:r>
            <w:r w:rsidRPr="008C10BC">
              <w:rPr>
                <w:rFonts w:ascii="Trebuchet MS" w:eastAsia="Calibri" w:hAnsi="Trebuchet MS" w:cs="Times New Roman"/>
                <w:bCs/>
                <w:sz w:val="24"/>
                <w:szCs w:val="24"/>
              </w:rPr>
              <w:t>proiectului și va fi calculată și completată în aplicația MySMIS 2014 de către solicitant</w:t>
            </w:r>
            <w:r w:rsidRPr="008C10BC">
              <w:rPr>
                <w:rFonts w:ascii="Trebuchet MS" w:eastAsia="Times New Roman" w:hAnsi="Trebuchet MS" w:cs="Times New Roman"/>
                <w:sz w:val="24"/>
                <w:szCs w:val="24"/>
              </w:rPr>
              <w:t>.</w:t>
            </w:r>
          </w:p>
          <w:p w14:paraId="61216C55" w14:textId="77777777" w:rsidR="00DD7199" w:rsidRPr="008C10BC" w:rsidRDefault="00DD7199" w:rsidP="00DD7199">
            <w:pPr>
              <w:spacing w:before="120" w:after="0" w:line="240" w:lineRule="auto"/>
              <w:ind w:left="273"/>
              <w:contextualSpacing/>
              <w:jc w:val="both"/>
              <w:rPr>
                <w:rFonts w:ascii="Trebuchet MS" w:hAnsi="Trebuchet MS" w:cs="Times New Roman"/>
                <w:sz w:val="24"/>
                <w:szCs w:val="24"/>
              </w:rPr>
            </w:pPr>
          </w:p>
          <w:p w14:paraId="644C9594" w14:textId="553AB1A3" w:rsidR="00107321" w:rsidRPr="008C10BC" w:rsidRDefault="00107321" w:rsidP="00DD7199">
            <w:pPr>
              <w:spacing w:before="120" w:after="0" w:line="240" w:lineRule="auto"/>
              <w:ind w:left="273"/>
              <w:contextualSpacing/>
              <w:jc w:val="both"/>
              <w:rPr>
                <w:rFonts w:ascii="Trebuchet MS" w:hAnsi="Trebuchet MS" w:cs="Times New Roman"/>
                <w:sz w:val="24"/>
                <w:szCs w:val="24"/>
              </w:rPr>
            </w:pPr>
            <w:r w:rsidRPr="008C10BC">
              <w:rPr>
                <w:rFonts w:ascii="Trebuchet MS" w:hAnsi="Trebuchet MS" w:cs="Times New Roman"/>
                <w:sz w:val="24"/>
                <w:szCs w:val="24"/>
              </w:rPr>
              <w:t>De asemenea, se verifică în Declarația de angajament și eligibilitate contribuţia proprie aferentă costurilor eligibile ale proiectului.</w:t>
            </w:r>
          </w:p>
          <w:p w14:paraId="464721CD" w14:textId="77777777" w:rsidR="003C5B7E" w:rsidRPr="008C10BC" w:rsidRDefault="003C5B7E" w:rsidP="00DD7199">
            <w:pPr>
              <w:spacing w:before="120" w:after="0" w:line="240" w:lineRule="auto"/>
              <w:ind w:left="273"/>
              <w:contextualSpacing/>
              <w:jc w:val="both"/>
              <w:rPr>
                <w:rFonts w:ascii="Trebuchet MS" w:hAnsi="Trebuchet MS" w:cs="Times New Roman"/>
                <w:sz w:val="24"/>
                <w:szCs w:val="24"/>
              </w:rPr>
            </w:pPr>
          </w:p>
          <w:p w14:paraId="606355F2" w14:textId="5A45D8C9" w:rsidR="00DD7199" w:rsidRPr="008C10BC" w:rsidRDefault="00DD7199" w:rsidP="00DC0F95">
            <w:pPr>
              <w:spacing w:after="0" w:line="240" w:lineRule="auto"/>
              <w:ind w:left="273"/>
              <w:jc w:val="both"/>
              <w:rPr>
                <w:rFonts w:ascii="Trebuchet MS" w:hAnsi="Trebuchet MS"/>
                <w:sz w:val="24"/>
                <w:szCs w:val="24"/>
              </w:rPr>
            </w:pPr>
            <w:r w:rsidRPr="008C10BC">
              <w:rPr>
                <w:rFonts w:ascii="Trebuchet MS" w:hAnsi="Trebuchet MS" w:cs="Times New Roman"/>
                <w:sz w:val="24"/>
                <w:szCs w:val="24"/>
              </w:rPr>
              <w:t>În cazul parteneriatului, se verifică contribuția partenerilor conform acordului de parteneriat.</w:t>
            </w:r>
          </w:p>
        </w:tc>
        <w:tc>
          <w:tcPr>
            <w:tcW w:w="850" w:type="dxa"/>
          </w:tcPr>
          <w:p w14:paraId="5DE50B6A"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36F3CDEE"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422FF6EE"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4520EFA3"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79AEE13E" w14:textId="77777777" w:rsidTr="008C10BC">
        <w:tc>
          <w:tcPr>
            <w:tcW w:w="3085" w:type="dxa"/>
            <w:vAlign w:val="center"/>
          </w:tcPr>
          <w:p w14:paraId="0716595D" w14:textId="58C0E0A2"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Costurile sunt realiste în comparaţie cu prețurile de piaţă şi cu activităţile proiectului</w:t>
            </w:r>
          </w:p>
        </w:tc>
        <w:tc>
          <w:tcPr>
            <w:tcW w:w="5812" w:type="dxa"/>
          </w:tcPr>
          <w:p w14:paraId="7A76851C" w14:textId="7AF66F58" w:rsidR="00DD7199" w:rsidRPr="008C10BC" w:rsidRDefault="00DD7199" w:rsidP="00DD7199">
            <w:pPr>
              <w:spacing w:after="0" w:line="240" w:lineRule="auto"/>
              <w:jc w:val="both"/>
              <w:rPr>
                <w:rFonts w:ascii="Trebuchet MS" w:hAnsi="Trebuchet MS"/>
                <w:sz w:val="24"/>
                <w:szCs w:val="24"/>
              </w:rPr>
            </w:pPr>
            <w:r w:rsidRPr="008C10BC">
              <w:rPr>
                <w:rFonts w:ascii="Trebuchet MS" w:hAnsi="Trebuchet MS"/>
                <w:sz w:val="24"/>
                <w:szCs w:val="24"/>
              </w:rPr>
              <w:t>Se verifică documentele justificative (oferte de preț, prospectări de piață, contracte anterioare similare etc.</w:t>
            </w:r>
            <w:r w:rsidR="00C34D70" w:rsidRPr="008C10BC">
              <w:rPr>
                <w:rFonts w:ascii="Trebuchet MS" w:hAnsi="Trebuchet MS"/>
                <w:sz w:val="24"/>
                <w:szCs w:val="24"/>
              </w:rPr>
              <w:t>, atașate la funcția Buget – Activități și chletuieli</w:t>
            </w:r>
            <w:r w:rsidRPr="008C10BC">
              <w:rPr>
                <w:rFonts w:ascii="Trebuchet MS" w:hAnsi="Trebuchet MS"/>
                <w:sz w:val="24"/>
                <w:szCs w:val="24"/>
              </w:rPr>
              <w:t xml:space="preserve">) anexate de solicitant, privind estimările introduse la </w:t>
            </w:r>
            <w:r w:rsidRPr="008C10BC">
              <w:rPr>
                <w:rFonts w:ascii="Trebuchet MS" w:hAnsi="Trebuchet MS"/>
                <w:sz w:val="24"/>
                <w:szCs w:val="24"/>
                <w:lang w:eastAsia="ro-RO"/>
              </w:rPr>
              <w:t xml:space="preserve">funcția </w:t>
            </w:r>
            <w:r w:rsidRPr="008C10BC">
              <w:rPr>
                <w:rFonts w:ascii="Trebuchet MS" w:hAnsi="Trebuchet MS"/>
                <w:i/>
                <w:sz w:val="24"/>
                <w:szCs w:val="24"/>
                <w:lang w:eastAsia="ro-RO"/>
              </w:rPr>
              <w:t xml:space="preserve">Buget – Activități și cheltuieli </w:t>
            </w:r>
            <w:r w:rsidRPr="008C10BC">
              <w:rPr>
                <w:rFonts w:ascii="Trebuchet MS" w:hAnsi="Trebuchet MS"/>
                <w:sz w:val="24"/>
                <w:szCs w:val="24"/>
              </w:rPr>
              <w:t>din cererea de finanțare, din care reiese prețul unitar prevăzut. Pot fi acceptate prețuri mai mari față de ofertă cu maxim 15%.</w:t>
            </w:r>
          </w:p>
          <w:p w14:paraId="2FDD7058" w14:textId="6A53CC16" w:rsidR="00DD7199" w:rsidRPr="008C10BC" w:rsidRDefault="00DD7199" w:rsidP="00DD7199">
            <w:pPr>
              <w:spacing w:after="0" w:line="240" w:lineRule="auto"/>
              <w:jc w:val="both"/>
              <w:rPr>
                <w:rFonts w:ascii="Trebuchet MS" w:hAnsi="Trebuchet MS"/>
                <w:sz w:val="24"/>
                <w:szCs w:val="24"/>
              </w:rPr>
            </w:pPr>
            <w:r w:rsidRPr="008C10BC">
              <w:rPr>
                <w:rFonts w:ascii="Trebuchet MS" w:hAnsi="Trebuchet MS"/>
                <w:sz w:val="24"/>
                <w:szCs w:val="24"/>
              </w:rPr>
              <w:t>În cazul cererilor de finanțare ce vor fi implementate în baza un</w:t>
            </w:r>
            <w:r w:rsidR="00DE7F52" w:rsidRPr="008C10BC">
              <w:rPr>
                <w:rFonts w:ascii="Trebuchet MS" w:hAnsi="Trebuchet MS"/>
                <w:sz w:val="24"/>
                <w:szCs w:val="24"/>
              </w:rPr>
              <w:t>or</w:t>
            </w:r>
            <w:r w:rsidRPr="008C10BC">
              <w:rPr>
                <w:rFonts w:ascii="Trebuchet MS" w:hAnsi="Trebuchet MS"/>
                <w:sz w:val="24"/>
                <w:szCs w:val="24"/>
              </w:rPr>
              <w:t xml:space="preserve"> acorduri de servicii cu IFI (Instituții Financiare Internaționale) se va verifica nivelul onorariilor experților IFI astfel încât să corespundă următoarelor considerente prevăzute în Procedura privind asigurarea rezonabilității onorariilor experților contractați în </w:t>
            </w:r>
            <w:r w:rsidRPr="008C10BC">
              <w:rPr>
                <w:rFonts w:ascii="Trebuchet MS" w:hAnsi="Trebuchet MS"/>
                <w:sz w:val="24"/>
                <w:szCs w:val="24"/>
              </w:rPr>
              <w:lastRenderedPageBreak/>
              <w:t>cadrul acordurilor de servicii cu instituțiile financiare internaționale:</w:t>
            </w:r>
          </w:p>
          <w:p w14:paraId="5D2BAC78" w14:textId="77777777" w:rsidR="00DD7199" w:rsidRPr="008C10BC" w:rsidRDefault="00DD7199" w:rsidP="00DD7199">
            <w:pPr>
              <w:spacing w:after="0" w:line="240" w:lineRule="auto"/>
              <w:jc w:val="both"/>
              <w:rPr>
                <w:rFonts w:ascii="Trebuchet MS" w:hAnsi="Trebuchet MS"/>
                <w:sz w:val="24"/>
                <w:szCs w:val="24"/>
              </w:rPr>
            </w:pPr>
            <w:r w:rsidRPr="008C10BC">
              <w:rPr>
                <w:rFonts w:ascii="Trebuchet MS" w:hAnsi="Trebuchet MS"/>
                <w:sz w:val="24"/>
                <w:szCs w:val="24"/>
              </w:rPr>
              <w:t>1.Să corespundă expertizei necesare pentru atingerea rezultatelor prin corelarea activităților sau livrabilelor cu echipa de experți propusă și cu bugetul aferent.</w:t>
            </w:r>
          </w:p>
          <w:p w14:paraId="6F8462E3" w14:textId="77777777" w:rsidR="00DD7199" w:rsidRPr="008C10BC" w:rsidRDefault="00DD7199" w:rsidP="00DD7199">
            <w:pPr>
              <w:spacing w:after="0" w:line="240" w:lineRule="auto"/>
              <w:jc w:val="both"/>
              <w:rPr>
                <w:rFonts w:ascii="Trebuchet MS" w:hAnsi="Trebuchet MS"/>
                <w:sz w:val="24"/>
                <w:szCs w:val="24"/>
              </w:rPr>
            </w:pPr>
            <w:r w:rsidRPr="008C10BC">
              <w:rPr>
                <w:rFonts w:ascii="Trebuchet MS" w:hAnsi="Trebuchet MS"/>
                <w:sz w:val="24"/>
                <w:szCs w:val="24"/>
              </w:rPr>
              <w:t>2.Să fie stabilite conform metodologiei și politicii interne IFI prezentate la pct. II din Anexa 2 la PO-DGATPE.06, să fie similare celor din acordurile de servicii semnate anterior conform pct 2b din aceeași anexă.</w:t>
            </w:r>
          </w:p>
          <w:p w14:paraId="44D2A2DD" w14:textId="77777777" w:rsidR="00DD7199" w:rsidRPr="008C10BC" w:rsidRDefault="00DD7199" w:rsidP="00DD7199">
            <w:pPr>
              <w:spacing w:after="0" w:line="240" w:lineRule="auto"/>
              <w:jc w:val="both"/>
              <w:rPr>
                <w:rFonts w:ascii="Trebuchet MS" w:hAnsi="Trebuchet MS"/>
                <w:sz w:val="24"/>
                <w:szCs w:val="24"/>
              </w:rPr>
            </w:pPr>
            <w:r w:rsidRPr="008C10BC">
              <w:rPr>
                <w:rFonts w:ascii="Trebuchet MS" w:hAnsi="Trebuchet MS"/>
                <w:sz w:val="24"/>
                <w:szCs w:val="24"/>
              </w:rPr>
              <w:t>3.În cazul în care sunt depășite onorariile din acordurile de servicii semnate anterior, să existe o justificare solidă.</w:t>
            </w:r>
          </w:p>
          <w:p w14:paraId="5FBED0A0" w14:textId="77777777" w:rsidR="00DD7199" w:rsidRPr="008C10BC" w:rsidRDefault="00DD7199" w:rsidP="00DD7199">
            <w:pPr>
              <w:spacing w:after="0" w:line="240" w:lineRule="auto"/>
              <w:jc w:val="both"/>
              <w:rPr>
                <w:rFonts w:ascii="Trebuchet MS" w:eastAsia="Times New Roman" w:hAnsi="Trebuchet MS" w:cs="Times New Roman"/>
                <w:sz w:val="24"/>
                <w:szCs w:val="24"/>
              </w:rPr>
            </w:pPr>
            <w:r w:rsidRPr="008C10BC">
              <w:rPr>
                <w:rFonts w:ascii="Trebuchet MS" w:hAnsi="Trebuchet MS"/>
                <w:sz w:val="24"/>
                <w:szCs w:val="24"/>
              </w:rPr>
              <w:t>4.Toate aspectele menționate privind justificarea bugetului trebuie documentate fie formal (prin corespondență oficială între IFI și beneficiar), fie informal (minuta întâlnirilor, schimburi de e-mail-uri între IFI și beneficiar).</w:t>
            </w:r>
          </w:p>
          <w:p w14:paraId="77244663" w14:textId="77777777" w:rsidR="00DE7F52" w:rsidRPr="008C10BC" w:rsidRDefault="00DD7199" w:rsidP="00FE7BC4">
            <w:pPr>
              <w:spacing w:after="0" w:line="240" w:lineRule="auto"/>
              <w:jc w:val="both"/>
              <w:rPr>
                <w:rFonts w:ascii="Trebuchet MS" w:hAnsi="Trebuchet MS"/>
                <w:sz w:val="24"/>
                <w:szCs w:val="24"/>
              </w:rPr>
            </w:pPr>
            <w:r w:rsidRPr="008C10BC">
              <w:rPr>
                <w:rFonts w:ascii="Trebuchet MS" w:hAnsi="Trebuchet MS"/>
                <w:sz w:val="24"/>
                <w:szCs w:val="24"/>
              </w:rPr>
              <w:t>În cazul cheltuielilor indirecte, această întrebare nu se aplică.</w:t>
            </w:r>
          </w:p>
          <w:p w14:paraId="7F6EE84D" w14:textId="58DA5A20" w:rsidR="00DE7F52" w:rsidRPr="008C10BC" w:rsidRDefault="00DE7F52" w:rsidP="00DD7199">
            <w:pPr>
              <w:spacing w:after="0" w:line="240" w:lineRule="auto"/>
              <w:jc w:val="both"/>
              <w:rPr>
                <w:rFonts w:ascii="Trebuchet MS" w:hAnsi="Trebuchet MS"/>
                <w:sz w:val="24"/>
                <w:szCs w:val="24"/>
              </w:rPr>
            </w:pPr>
            <w:r w:rsidRPr="008C10BC">
              <w:rPr>
                <w:rFonts w:ascii="Trebuchet MS" w:eastAsia="Times New Roman" w:hAnsi="Trebuchet MS" w:cs="Arial"/>
                <w:sz w:val="24"/>
                <w:szCs w:val="24"/>
                <w:lang w:eastAsia="ro-RO"/>
              </w:rPr>
              <w:t xml:space="preserve">În cazul proiectelor destinate finanțării cheltuielilor de personal, </w:t>
            </w:r>
            <w:r w:rsidRPr="008C10BC">
              <w:rPr>
                <w:rFonts w:ascii="Trebuchet MS" w:hAnsi="Trebuchet MS"/>
                <w:sz w:val="24"/>
                <w:szCs w:val="24"/>
              </w:rPr>
              <w:t xml:space="preserve">se verifică </w:t>
            </w:r>
            <w:r w:rsidRPr="008C10BC">
              <w:rPr>
                <w:rFonts w:ascii="Trebuchet MS" w:eastAsia="Times New Roman" w:hAnsi="Trebuchet MS" w:cs="Arial"/>
                <w:sz w:val="24"/>
                <w:szCs w:val="24"/>
                <w:lang w:eastAsia="ro-RO"/>
              </w:rPr>
              <w:t xml:space="preserve">statele de plată pentru personalul implicat în coordonarea, gestionarea și controlul fondurilor ESI, pentru aceste structuri și statele de plată pentru  membrii echipei de proiect în cazul în care se solicită </w:t>
            </w:r>
            <w:r w:rsidRPr="008C10BC">
              <w:rPr>
                <w:rFonts w:ascii="Trebuchet MS" w:eastAsia="Times New Roman" w:hAnsi="Trebuchet MS" w:cs="Arial"/>
                <w:sz w:val="24"/>
                <w:szCs w:val="24"/>
                <w:lang w:eastAsia="ro-RO"/>
              </w:rPr>
              <w:lastRenderedPageBreak/>
              <w:t>cheltuieli salariale cu membrii echipei de proiect.</w:t>
            </w:r>
          </w:p>
        </w:tc>
        <w:tc>
          <w:tcPr>
            <w:tcW w:w="850" w:type="dxa"/>
          </w:tcPr>
          <w:p w14:paraId="5CD2C68D"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1D17F20E"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3AADCCF7"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389CFD51"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6A33A3CB" w14:textId="77777777" w:rsidTr="008C10BC">
        <w:tc>
          <w:tcPr>
            <w:tcW w:w="3085" w:type="dxa"/>
            <w:vAlign w:val="center"/>
          </w:tcPr>
          <w:p w14:paraId="6F07E117" w14:textId="6BCCC5CF"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lastRenderedPageBreak/>
              <w:t>Cheltuielile prevăzute respectă regulile naţionale şi specifice POAT referitoare la eligibilitatea cheltuielilor</w:t>
            </w:r>
          </w:p>
        </w:tc>
        <w:tc>
          <w:tcPr>
            <w:tcW w:w="5812" w:type="dxa"/>
          </w:tcPr>
          <w:p w14:paraId="29CD8475" w14:textId="77777777" w:rsidR="00DD7199" w:rsidRPr="00DC0F95" w:rsidRDefault="00DD7199" w:rsidP="00DD7199">
            <w:pPr>
              <w:spacing w:after="0" w:line="240" w:lineRule="auto"/>
              <w:jc w:val="both"/>
              <w:rPr>
                <w:rFonts w:ascii="Trebuchet MS" w:eastAsia="Times New Roman" w:hAnsi="Trebuchet MS" w:cs="Times New Roman"/>
                <w:sz w:val="24"/>
                <w:szCs w:val="24"/>
              </w:rPr>
            </w:pPr>
            <w:r w:rsidRPr="00DC0F95">
              <w:rPr>
                <w:rFonts w:ascii="Trebuchet MS" w:hAnsi="Trebuchet MS"/>
                <w:sz w:val="24"/>
                <w:szCs w:val="24"/>
              </w:rPr>
              <w:t>Se verifică dacă:</w:t>
            </w:r>
          </w:p>
          <w:p w14:paraId="4C5F4E1A" w14:textId="77777777" w:rsidR="00DD7199" w:rsidRPr="00DC0F95" w:rsidRDefault="00DD7199" w:rsidP="00DD7199">
            <w:pPr>
              <w:numPr>
                <w:ilvl w:val="0"/>
                <w:numId w:val="20"/>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 xml:space="preserve">Cheltuielile prevăzute la </w:t>
            </w:r>
            <w:r w:rsidRPr="00DC0F95">
              <w:rPr>
                <w:rFonts w:ascii="Trebuchet MS" w:hAnsi="Trebuchet MS"/>
                <w:sz w:val="24"/>
                <w:szCs w:val="24"/>
                <w:lang w:eastAsia="ro-RO"/>
              </w:rPr>
              <w:t xml:space="preserve">funcția </w:t>
            </w:r>
            <w:r w:rsidRPr="00DC0F95">
              <w:rPr>
                <w:rFonts w:ascii="Trebuchet MS" w:hAnsi="Trebuchet MS"/>
                <w:i/>
                <w:sz w:val="24"/>
                <w:szCs w:val="24"/>
                <w:lang w:eastAsia="ro-RO"/>
              </w:rPr>
              <w:t>Buget – Activități și cheltuieli</w:t>
            </w:r>
            <w:r w:rsidRPr="00DC0F95">
              <w:rPr>
                <w:rFonts w:ascii="Trebuchet MS" w:hAnsi="Trebuchet MS"/>
                <w:sz w:val="24"/>
                <w:szCs w:val="24"/>
              </w:rPr>
              <w:t xml:space="preserve"> sunt eligibile conform Ghidului Solicitantului – secțiunea </w:t>
            </w:r>
            <w:r w:rsidRPr="00DC0F95">
              <w:rPr>
                <w:rFonts w:ascii="Trebuchet MS" w:hAnsi="Trebuchet MS"/>
                <w:i/>
                <w:sz w:val="24"/>
                <w:szCs w:val="24"/>
              </w:rPr>
              <w:t>Eligibilitatea cheltuielilor</w:t>
            </w:r>
            <w:r w:rsidRPr="00DC0F95">
              <w:rPr>
                <w:rFonts w:ascii="Trebuchet MS" w:hAnsi="Trebuchet MS"/>
                <w:sz w:val="24"/>
                <w:szCs w:val="24"/>
              </w:rPr>
              <w:t xml:space="preserve">. În plus, în cazul parteneriatului, în bugetul partenerului/partenerilor nu se regăsesc cheltuielile excluse conform Ghidului Solicitantului – secțiunea </w:t>
            </w:r>
            <w:r w:rsidRPr="00DC0F95">
              <w:rPr>
                <w:rFonts w:ascii="Trebuchet MS" w:hAnsi="Trebuchet MS"/>
                <w:i/>
                <w:sz w:val="24"/>
                <w:szCs w:val="24"/>
              </w:rPr>
              <w:t>Eligibilitatea solicitantului/partenerilor</w:t>
            </w:r>
            <w:r w:rsidRPr="00DC0F95">
              <w:rPr>
                <w:rFonts w:ascii="Trebuchet MS" w:hAnsi="Trebuchet MS"/>
                <w:sz w:val="24"/>
                <w:szCs w:val="24"/>
              </w:rPr>
              <w:t>.</w:t>
            </w:r>
          </w:p>
          <w:p w14:paraId="7F440DDD" w14:textId="77777777" w:rsidR="00DD7199" w:rsidRPr="00DC0F95" w:rsidRDefault="00DD7199" w:rsidP="00DD7199">
            <w:pPr>
              <w:numPr>
                <w:ilvl w:val="0"/>
                <w:numId w:val="20"/>
              </w:numPr>
              <w:spacing w:before="120" w:after="0" w:line="240" w:lineRule="auto"/>
              <w:jc w:val="both"/>
              <w:rPr>
                <w:rFonts w:ascii="Trebuchet MS" w:eastAsia="Times New Roman" w:hAnsi="Trebuchet MS" w:cs="Times New Roman"/>
                <w:sz w:val="24"/>
                <w:szCs w:val="24"/>
              </w:rPr>
            </w:pPr>
            <w:r w:rsidRPr="00DC0F95">
              <w:rPr>
                <w:rFonts w:ascii="Trebuchet MS" w:hAnsi="Trebuchet MS"/>
                <w:sz w:val="24"/>
                <w:szCs w:val="24"/>
              </w:rPr>
              <w:t>Bugetul eligbil solicitat este corect calculat, fiind direct legat de proiect.</w:t>
            </w:r>
          </w:p>
          <w:p w14:paraId="70D4CFFE" w14:textId="77777777" w:rsidR="00DD7199" w:rsidRPr="00DC0F95" w:rsidRDefault="00DD7199" w:rsidP="00DD7199">
            <w:pPr>
              <w:spacing w:after="0" w:line="240" w:lineRule="auto"/>
              <w:ind w:left="360"/>
              <w:jc w:val="both"/>
              <w:rPr>
                <w:rFonts w:ascii="Trebuchet MS" w:eastAsia="Times New Roman" w:hAnsi="Trebuchet MS" w:cs="Times New Roman"/>
                <w:sz w:val="24"/>
                <w:szCs w:val="24"/>
              </w:rPr>
            </w:pPr>
            <w:r w:rsidRPr="00DC0F95">
              <w:rPr>
                <w:rFonts w:ascii="Trebuchet MS" w:hAnsi="Trebuchet MS"/>
                <w:i/>
                <w:sz w:val="24"/>
                <w:szCs w:val="24"/>
              </w:rPr>
              <w:t>De exemplu</w:t>
            </w:r>
            <w:r w:rsidRPr="00DC0F95">
              <w:rPr>
                <w:rFonts w:ascii="Trebuchet MS" w:hAnsi="Trebuchet MS"/>
                <w:sz w:val="24"/>
                <w:szCs w:val="24"/>
              </w:rPr>
              <w:t>:</w:t>
            </w:r>
          </w:p>
          <w:p w14:paraId="1C532452" w14:textId="2F3C3517" w:rsidR="00DD7199" w:rsidRPr="00DC0F95" w:rsidRDefault="00DD7199" w:rsidP="00DD7199">
            <w:pPr>
              <w:spacing w:after="0" w:line="240" w:lineRule="auto"/>
              <w:jc w:val="both"/>
              <w:rPr>
                <w:rFonts w:ascii="Trebuchet MS" w:hAnsi="Trebuchet MS"/>
                <w:sz w:val="24"/>
                <w:szCs w:val="24"/>
              </w:rPr>
            </w:pPr>
            <w:r w:rsidRPr="00DC0F95">
              <w:rPr>
                <w:rFonts w:ascii="Trebuchet MS" w:hAnsi="Trebuchet MS"/>
                <w:sz w:val="24"/>
                <w:szCs w:val="24"/>
              </w:rPr>
              <w:t>-  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 Nu se aplică în cazul utilizării categoriei de cheltuieli indirecte conform art.68.</w:t>
            </w:r>
          </w:p>
        </w:tc>
        <w:tc>
          <w:tcPr>
            <w:tcW w:w="850" w:type="dxa"/>
          </w:tcPr>
          <w:p w14:paraId="3CA52618"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26B34B6D"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47614CDE"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7ACECA4B" w14:textId="77777777" w:rsidR="00DD7199" w:rsidRPr="00DC0F95" w:rsidRDefault="00DD7199" w:rsidP="00DD7199">
            <w:pPr>
              <w:spacing w:after="0" w:line="240" w:lineRule="auto"/>
              <w:jc w:val="both"/>
              <w:rPr>
                <w:rFonts w:ascii="Trebuchet MS" w:hAnsi="Trebuchet MS"/>
                <w:b/>
                <w:color w:val="333333"/>
                <w:sz w:val="24"/>
                <w:szCs w:val="24"/>
              </w:rPr>
            </w:pPr>
          </w:p>
        </w:tc>
      </w:tr>
      <w:tr w:rsidR="00DD7199" w:rsidRPr="00DC0F95" w14:paraId="348D3D55" w14:textId="77777777" w:rsidTr="008C10BC">
        <w:tc>
          <w:tcPr>
            <w:tcW w:w="3085" w:type="dxa"/>
            <w:vAlign w:val="center"/>
          </w:tcPr>
          <w:p w14:paraId="1F82AC89" w14:textId="2E4384AC" w:rsidR="00DD7199" w:rsidRPr="00DC0F95" w:rsidRDefault="00DD7199" w:rsidP="00DD7199">
            <w:pPr>
              <w:spacing w:after="0" w:line="240" w:lineRule="auto"/>
              <w:ind w:left="72"/>
              <w:jc w:val="both"/>
              <w:rPr>
                <w:rFonts w:ascii="Trebuchet MS" w:hAnsi="Trebuchet MS"/>
                <w:sz w:val="24"/>
                <w:szCs w:val="24"/>
              </w:rPr>
            </w:pPr>
            <w:r w:rsidRPr="00DC0F95">
              <w:rPr>
                <w:rFonts w:ascii="Trebuchet MS" w:hAnsi="Trebuchet MS"/>
                <w:sz w:val="24"/>
                <w:szCs w:val="24"/>
              </w:rPr>
              <w:t>Indicatorii prevăzuți în proiect sunt corelați cu bugetul</w:t>
            </w:r>
          </w:p>
        </w:tc>
        <w:tc>
          <w:tcPr>
            <w:tcW w:w="5812" w:type="dxa"/>
          </w:tcPr>
          <w:p w14:paraId="0A843AB2" w14:textId="76151D22" w:rsidR="00DD7199" w:rsidRPr="00DC0F95" w:rsidRDefault="00DD7199" w:rsidP="001644FC">
            <w:pPr>
              <w:spacing w:after="0" w:line="240" w:lineRule="auto"/>
              <w:jc w:val="both"/>
              <w:rPr>
                <w:rFonts w:ascii="Trebuchet MS" w:hAnsi="Trebuchet MS"/>
                <w:sz w:val="24"/>
                <w:szCs w:val="24"/>
              </w:rPr>
            </w:pPr>
            <w:r w:rsidRPr="00DC0F95">
              <w:rPr>
                <w:rFonts w:ascii="Trebuchet MS" w:hAnsi="Trebuchet MS"/>
                <w:sz w:val="24"/>
                <w:szCs w:val="24"/>
              </w:rPr>
              <w:t xml:space="preserve">Se verifică dacă la </w:t>
            </w:r>
            <w:r w:rsidRPr="00DC0F95">
              <w:rPr>
                <w:rFonts w:ascii="Trebuchet MS" w:hAnsi="Trebuchet MS"/>
                <w:sz w:val="24"/>
                <w:szCs w:val="24"/>
                <w:lang w:eastAsia="ro-RO"/>
              </w:rPr>
              <w:t xml:space="preserve">funcția </w:t>
            </w:r>
            <w:r w:rsidRPr="00DC0F95">
              <w:rPr>
                <w:rFonts w:ascii="Trebuchet MS" w:hAnsi="Trebuchet MS"/>
                <w:i/>
                <w:sz w:val="24"/>
                <w:szCs w:val="24"/>
                <w:lang w:eastAsia="ro-RO"/>
              </w:rPr>
              <w:t>Buget – activități și cheltuieli</w:t>
            </w:r>
            <w:r w:rsidRPr="00DC0F95">
              <w:rPr>
                <w:rFonts w:ascii="Trebuchet MS" w:hAnsi="Trebuchet MS"/>
                <w:sz w:val="24"/>
                <w:szCs w:val="24"/>
                <w:lang w:eastAsia="ro-RO"/>
              </w:rPr>
              <w:t xml:space="preserve"> este atașat formularul standard </w:t>
            </w:r>
            <w:r w:rsidR="001644FC" w:rsidRPr="00DC0F95">
              <w:rPr>
                <w:rFonts w:ascii="Trebuchet MS" w:hAnsi="Trebuchet MS"/>
                <w:sz w:val="24"/>
                <w:szCs w:val="24"/>
                <w:lang w:eastAsia="ro-RO"/>
              </w:rPr>
              <w:t>Corelare indicatori-buget</w:t>
            </w:r>
            <w:r w:rsidRPr="00DC0F95">
              <w:rPr>
                <w:rFonts w:ascii="Trebuchet MS" w:hAnsi="Trebuchet MS"/>
                <w:sz w:val="24"/>
                <w:szCs w:val="24"/>
                <w:lang w:eastAsia="ro-RO"/>
              </w:rPr>
              <w:t xml:space="preserve"> și dacă în această anexă</w:t>
            </w:r>
            <w:r w:rsidRPr="00DC0F95">
              <w:rPr>
                <w:rFonts w:ascii="Trebuchet MS" w:hAnsi="Trebuchet MS"/>
                <w:sz w:val="24"/>
                <w:szCs w:val="24"/>
              </w:rPr>
              <w:t xml:space="preserve"> sunt aceiași indicatori și </w:t>
            </w:r>
            <w:r w:rsidRPr="00DC0F95">
              <w:rPr>
                <w:rFonts w:ascii="Trebuchet MS" w:hAnsi="Trebuchet MS"/>
                <w:sz w:val="24"/>
                <w:szCs w:val="24"/>
                <w:lang w:eastAsia="ro-RO"/>
              </w:rPr>
              <w:t>ţintele</w:t>
            </w:r>
            <w:r w:rsidRPr="00DC0F95">
              <w:rPr>
                <w:rFonts w:ascii="Trebuchet MS" w:hAnsi="Trebuchet MS"/>
                <w:sz w:val="24"/>
                <w:szCs w:val="24"/>
              </w:rPr>
              <w:t xml:space="preserve"> aferente cu cei prevăzuți la </w:t>
            </w:r>
            <w:r w:rsidRPr="00DC0F95">
              <w:rPr>
                <w:rFonts w:ascii="Trebuchet MS" w:hAnsi="Trebuchet MS"/>
                <w:sz w:val="24"/>
                <w:szCs w:val="24"/>
                <w:lang w:eastAsia="ro-RO"/>
              </w:rPr>
              <w:t xml:space="preserve">funcția </w:t>
            </w:r>
            <w:r w:rsidRPr="00DC0F95">
              <w:rPr>
                <w:rFonts w:ascii="Trebuchet MS" w:hAnsi="Trebuchet MS"/>
                <w:i/>
                <w:sz w:val="24"/>
                <w:szCs w:val="24"/>
                <w:lang w:eastAsia="ro-RO"/>
              </w:rPr>
              <w:t>Indicatori prestabiliți</w:t>
            </w:r>
            <w:r w:rsidRPr="00DC0F95">
              <w:rPr>
                <w:rFonts w:ascii="Trebuchet MS" w:hAnsi="Trebuchet MS"/>
                <w:sz w:val="24"/>
                <w:szCs w:val="24"/>
              </w:rPr>
              <w:t xml:space="preserve"> din </w:t>
            </w:r>
            <w:r w:rsidRPr="00DC0F95">
              <w:rPr>
                <w:rFonts w:ascii="Trebuchet MS" w:hAnsi="Trebuchet MS"/>
                <w:sz w:val="24"/>
                <w:szCs w:val="24"/>
              </w:rPr>
              <w:lastRenderedPageBreak/>
              <w:t xml:space="preserve">cererea de finanțare, iar bugetul eligibil este conform </w:t>
            </w:r>
            <w:r w:rsidRPr="00DC0F95">
              <w:rPr>
                <w:rFonts w:ascii="Trebuchet MS" w:hAnsi="Trebuchet MS"/>
                <w:sz w:val="24"/>
                <w:szCs w:val="24"/>
                <w:lang w:eastAsia="ro-RO"/>
              </w:rPr>
              <w:t xml:space="preserve">funcției </w:t>
            </w:r>
            <w:r w:rsidRPr="00DC0F95">
              <w:rPr>
                <w:rFonts w:ascii="Trebuchet MS" w:hAnsi="Trebuchet MS"/>
                <w:i/>
                <w:sz w:val="24"/>
                <w:szCs w:val="24"/>
                <w:lang w:eastAsia="ro-RO"/>
              </w:rPr>
              <w:t>Buget – Activități și cheltuieli</w:t>
            </w:r>
            <w:r w:rsidRPr="00DC0F95">
              <w:rPr>
                <w:rFonts w:ascii="Trebuchet MS" w:hAnsi="Trebuchet MS"/>
                <w:sz w:val="24"/>
                <w:szCs w:val="24"/>
              </w:rPr>
              <w:t>.</w:t>
            </w:r>
          </w:p>
          <w:p w14:paraId="0DCC6974" w14:textId="77777777" w:rsidR="001B7025" w:rsidRPr="00DC0F95" w:rsidRDefault="001B7025" w:rsidP="001644FC">
            <w:pPr>
              <w:spacing w:after="0" w:line="240" w:lineRule="auto"/>
              <w:jc w:val="both"/>
              <w:rPr>
                <w:rFonts w:ascii="Trebuchet MS" w:hAnsi="Trebuchet MS"/>
                <w:sz w:val="24"/>
                <w:szCs w:val="24"/>
              </w:rPr>
            </w:pPr>
          </w:p>
          <w:p w14:paraId="7321D0F1" w14:textId="5A91B8C8" w:rsidR="001B7025" w:rsidRPr="00DC0F95" w:rsidRDefault="001B7025" w:rsidP="001B7025">
            <w:pPr>
              <w:spacing w:after="0" w:line="240" w:lineRule="auto"/>
              <w:jc w:val="both"/>
              <w:rPr>
                <w:rFonts w:ascii="Trebuchet MS" w:hAnsi="Trebuchet MS"/>
                <w:sz w:val="24"/>
                <w:szCs w:val="24"/>
              </w:rPr>
            </w:pPr>
            <w:r w:rsidRPr="00DC0F95">
              <w:rPr>
                <w:rFonts w:ascii="Trebuchet MS" w:hAnsi="Trebuchet MS"/>
                <w:sz w:val="24"/>
                <w:szCs w:val="24"/>
              </w:rPr>
              <w:t>La Funcția Indictori prestabiliti se va atașa tabelul privind calculul echivalentului normă întreagă (FTE) numai în cazul proiectelor de rambursare salarială.</w:t>
            </w:r>
          </w:p>
        </w:tc>
        <w:tc>
          <w:tcPr>
            <w:tcW w:w="850" w:type="dxa"/>
          </w:tcPr>
          <w:p w14:paraId="7359B132" w14:textId="77777777" w:rsidR="00DD7199" w:rsidRPr="00DC0F95" w:rsidRDefault="00DD7199" w:rsidP="00DD7199">
            <w:pPr>
              <w:spacing w:after="0" w:line="240" w:lineRule="auto"/>
              <w:jc w:val="both"/>
              <w:rPr>
                <w:rFonts w:ascii="Trebuchet MS" w:hAnsi="Trebuchet MS"/>
                <w:b/>
                <w:color w:val="333333"/>
                <w:sz w:val="24"/>
                <w:szCs w:val="24"/>
              </w:rPr>
            </w:pPr>
          </w:p>
        </w:tc>
        <w:tc>
          <w:tcPr>
            <w:tcW w:w="2694" w:type="dxa"/>
          </w:tcPr>
          <w:p w14:paraId="52EFD0E9" w14:textId="77777777" w:rsidR="00DD7199" w:rsidRPr="00DC0F95" w:rsidRDefault="00DD7199" w:rsidP="00DD7199">
            <w:pPr>
              <w:spacing w:after="0" w:line="240" w:lineRule="auto"/>
              <w:jc w:val="both"/>
              <w:rPr>
                <w:rFonts w:ascii="Trebuchet MS" w:hAnsi="Trebuchet MS"/>
                <w:b/>
                <w:color w:val="333333"/>
                <w:sz w:val="24"/>
                <w:szCs w:val="24"/>
              </w:rPr>
            </w:pPr>
          </w:p>
        </w:tc>
        <w:tc>
          <w:tcPr>
            <w:tcW w:w="850" w:type="dxa"/>
            <w:shd w:val="clear" w:color="auto" w:fill="auto"/>
          </w:tcPr>
          <w:p w14:paraId="552E5D53" w14:textId="77777777" w:rsidR="00DD7199" w:rsidRPr="00DC0F95" w:rsidRDefault="00DD7199" w:rsidP="00DD7199">
            <w:pPr>
              <w:spacing w:after="0" w:line="240" w:lineRule="auto"/>
              <w:jc w:val="both"/>
              <w:rPr>
                <w:rFonts w:ascii="Trebuchet MS" w:hAnsi="Trebuchet MS"/>
                <w:b/>
                <w:color w:val="333333"/>
                <w:sz w:val="24"/>
                <w:szCs w:val="24"/>
              </w:rPr>
            </w:pPr>
          </w:p>
        </w:tc>
        <w:tc>
          <w:tcPr>
            <w:tcW w:w="2410" w:type="dxa"/>
            <w:shd w:val="clear" w:color="auto" w:fill="auto"/>
          </w:tcPr>
          <w:p w14:paraId="6EBF1B75" w14:textId="77777777" w:rsidR="00DD7199" w:rsidRPr="00DC0F95" w:rsidRDefault="00DD7199" w:rsidP="00DD7199">
            <w:pPr>
              <w:spacing w:after="0" w:line="240" w:lineRule="auto"/>
              <w:jc w:val="both"/>
              <w:rPr>
                <w:rFonts w:ascii="Trebuchet MS" w:hAnsi="Trebuchet MS"/>
                <w:b/>
                <w:color w:val="333333"/>
                <w:sz w:val="24"/>
                <w:szCs w:val="24"/>
              </w:rPr>
            </w:pPr>
          </w:p>
        </w:tc>
      </w:tr>
    </w:tbl>
    <w:p w14:paraId="5878168F" w14:textId="77777777" w:rsidR="007632C0" w:rsidRPr="00DC0F95" w:rsidRDefault="007632C0" w:rsidP="007632C0">
      <w:pPr>
        <w:spacing w:after="160" w:line="259" w:lineRule="auto"/>
        <w:jc w:val="right"/>
        <w:rPr>
          <w:rFonts w:ascii="Trebuchet MS" w:eastAsia="Calibri" w:hAnsi="Trebuchet MS" w:cs="Times New Roman"/>
        </w:rPr>
      </w:pPr>
    </w:p>
    <w:p w14:paraId="74CB9EF2" w14:textId="7E197D90" w:rsidR="00832918" w:rsidRPr="00DC0F95" w:rsidRDefault="00832918" w:rsidP="004D2B47">
      <w:pPr>
        <w:spacing w:after="0" w:line="240" w:lineRule="auto"/>
        <w:jc w:val="both"/>
        <w:rPr>
          <w:rFonts w:ascii="Trebuchet MS" w:eastAsia="Times New Roman" w:hAnsi="Trebuchet MS" w:cs="Times New Roman"/>
          <w:color w:val="333333"/>
        </w:rPr>
      </w:pPr>
      <w:r w:rsidRPr="00DC0F95">
        <w:rPr>
          <w:rFonts w:ascii="Trebuchet MS" w:hAnsi="Trebuchet MS"/>
        </w:rPr>
        <w:t xml:space="preserve">Cererea de finanțare este: </w:t>
      </w:r>
      <w:r w:rsidR="009B7779" w:rsidRPr="00DC0F95">
        <w:rPr>
          <w:rFonts w:ascii="Trebuchet MS" w:hAnsi="Trebuchet MS"/>
        </w:rPr>
        <w:t>admisă</w:t>
      </w:r>
      <w:r w:rsidRPr="00DC0F95">
        <w:rPr>
          <w:rFonts w:ascii="Trebuchet MS" w:hAnsi="Trebuchet MS"/>
        </w:rPr>
        <w:t xml:space="preserve"> □</w:t>
      </w:r>
      <w:r w:rsidRPr="00DC0F95">
        <w:rPr>
          <w:rFonts w:ascii="Trebuchet MS" w:hAnsi="Trebuchet MS"/>
        </w:rPr>
        <w:tab/>
      </w:r>
      <w:r w:rsidR="009B7779" w:rsidRPr="00DC0F95">
        <w:rPr>
          <w:rFonts w:ascii="Trebuchet MS" w:hAnsi="Trebuchet MS"/>
        </w:rPr>
        <w:tab/>
        <w:t>respinsă</w:t>
      </w:r>
      <w:r w:rsidRPr="00DC0F95">
        <w:rPr>
          <w:rFonts w:ascii="Trebuchet MS" w:hAnsi="Trebuchet MS"/>
        </w:rPr>
        <w:t xml:space="preserve"> □</w:t>
      </w:r>
      <w:r w:rsidRPr="00DC0F95">
        <w:rPr>
          <w:rFonts w:ascii="Trebuchet MS" w:hAnsi="Trebuchet MS"/>
          <w:color w:val="333333"/>
        </w:rPr>
        <w:tab/>
      </w:r>
      <w:r w:rsidR="00E64290" w:rsidRPr="00DC0F95">
        <w:rPr>
          <w:rFonts w:ascii="Trebuchet MS" w:hAnsi="Trebuchet MS"/>
          <w:color w:val="333333"/>
        </w:rPr>
        <w:tab/>
        <w:t>clarificări</w:t>
      </w:r>
      <w:r w:rsidR="00E64290" w:rsidRPr="00DC0F95">
        <w:rPr>
          <w:rFonts w:ascii="Trebuchet MS" w:hAnsi="Trebuchet MS"/>
        </w:rPr>
        <w:t xml:space="preserve"> □</w:t>
      </w:r>
      <w:r w:rsidR="00E64290" w:rsidRPr="00DC0F95">
        <w:rPr>
          <w:rFonts w:ascii="Trebuchet MS" w:hAnsi="Trebuchet MS"/>
          <w:color w:val="333333"/>
        </w:rPr>
        <w:tab/>
      </w:r>
    </w:p>
    <w:p w14:paraId="429DACF7" w14:textId="77777777" w:rsidR="00832918" w:rsidRPr="00DC0F95" w:rsidRDefault="00832918" w:rsidP="004D2B47">
      <w:pPr>
        <w:spacing w:after="0" w:line="240" w:lineRule="auto"/>
        <w:jc w:val="both"/>
        <w:rPr>
          <w:rFonts w:ascii="Trebuchet MS" w:hAnsi="Trebuchet MS"/>
        </w:rPr>
      </w:pPr>
    </w:p>
    <w:p w14:paraId="36014DBB" w14:textId="77777777" w:rsidR="00832918" w:rsidRPr="00DC0F95" w:rsidRDefault="00832918" w:rsidP="004D2B47">
      <w:pPr>
        <w:spacing w:after="0" w:line="240" w:lineRule="auto"/>
        <w:jc w:val="both"/>
        <w:rPr>
          <w:rFonts w:ascii="Trebuchet MS" w:eastAsia="Times New Roman" w:hAnsi="Trebuchet MS" w:cs="Times New Roman"/>
        </w:rPr>
      </w:pPr>
      <w:r w:rsidRPr="00DC0F95">
        <w:rPr>
          <w:rFonts w:ascii="Trebuchet MS" w:hAnsi="Trebuchet MS"/>
        </w:rPr>
        <w:t>Verificare efectuată de către:</w:t>
      </w:r>
    </w:p>
    <w:p w14:paraId="6B0FDC24" w14:textId="77777777" w:rsidR="00832918" w:rsidRPr="00DC0F95" w:rsidRDefault="00832918" w:rsidP="004D2B47">
      <w:pPr>
        <w:spacing w:after="0" w:line="240" w:lineRule="auto"/>
        <w:jc w:val="both"/>
        <w:rPr>
          <w:rFonts w:ascii="Trebuchet MS" w:hAnsi="Trebuchet MS"/>
        </w:rPr>
      </w:pPr>
    </w:p>
    <w:p w14:paraId="5A7D4FC8" w14:textId="4BC05285" w:rsidR="00832918" w:rsidRPr="00DC0F95" w:rsidRDefault="00832918" w:rsidP="004D2B47">
      <w:pPr>
        <w:spacing w:after="0" w:line="240" w:lineRule="auto"/>
        <w:jc w:val="both"/>
        <w:rPr>
          <w:rFonts w:ascii="Trebuchet MS" w:eastAsia="Times New Roman" w:hAnsi="Trebuchet MS" w:cs="Times New Roman"/>
        </w:rPr>
      </w:pPr>
      <w:r w:rsidRPr="00DC0F95">
        <w:rPr>
          <w:rFonts w:ascii="Trebuchet MS" w:hAnsi="Trebuchet MS"/>
          <w:color w:val="000000"/>
        </w:rPr>
        <w:t xml:space="preserve">Prima verificare: </w:t>
      </w:r>
      <w:r w:rsidR="009B7779" w:rsidRPr="00DC0F95">
        <w:rPr>
          <w:rFonts w:ascii="Trebuchet MS" w:hAnsi="Trebuchet MS"/>
          <w:color w:val="000000"/>
        </w:rPr>
        <w:t>REC</w:t>
      </w:r>
      <w:r w:rsidR="00412F90" w:rsidRPr="00DC0F95">
        <w:rPr>
          <w:rFonts w:ascii="Trebuchet MS" w:hAnsi="Trebuchet MS"/>
          <w:color w:val="000000"/>
        </w:rPr>
        <w:t xml:space="preserve"> 1</w:t>
      </w:r>
      <w:r w:rsidR="009B7779" w:rsidRPr="00DC0F95">
        <w:rPr>
          <w:rFonts w:ascii="Trebuchet MS" w:hAnsi="Trebuchet MS"/>
          <w:color w:val="000000"/>
        </w:rPr>
        <w:tab/>
      </w:r>
      <w:r w:rsidR="009B7779" w:rsidRPr="00DC0F95">
        <w:rPr>
          <w:rFonts w:ascii="Trebuchet MS" w:hAnsi="Trebuchet MS"/>
          <w:color w:val="000000"/>
        </w:rPr>
        <w:tab/>
      </w:r>
      <w:r w:rsidR="005C379E" w:rsidRPr="00DC0F95">
        <w:rPr>
          <w:rFonts w:ascii="Trebuchet MS" w:hAnsi="Trebuchet MS"/>
          <w:color w:val="000000"/>
        </w:rPr>
        <w:tab/>
      </w:r>
      <w:r w:rsidR="009B7779" w:rsidRPr="00DC0F95">
        <w:rPr>
          <w:rFonts w:ascii="Trebuchet MS" w:hAnsi="Trebuchet MS"/>
          <w:color w:val="000000"/>
        </w:rPr>
        <w:t>________________________________</w:t>
      </w:r>
      <w:r w:rsidR="009B7779" w:rsidRPr="00DC0F95">
        <w:rPr>
          <w:rFonts w:ascii="Trebuchet MS" w:hAnsi="Trebuchet MS"/>
          <w:color w:val="000000"/>
        </w:rPr>
        <w:tab/>
      </w:r>
    </w:p>
    <w:p w14:paraId="146A8B7E" w14:textId="77777777" w:rsidR="00832918" w:rsidRDefault="00832918" w:rsidP="004D2B47">
      <w:pPr>
        <w:spacing w:after="0" w:line="240" w:lineRule="auto"/>
        <w:jc w:val="both"/>
        <w:rPr>
          <w:rFonts w:ascii="Trebuchet MS" w:hAnsi="Trebuchet MS"/>
          <w:color w:val="000000"/>
        </w:rPr>
      </w:pPr>
    </w:p>
    <w:p w14:paraId="28429D5B" w14:textId="77777777" w:rsidR="008C10BC" w:rsidRPr="00DC0F95" w:rsidRDefault="008C10BC" w:rsidP="004D2B47">
      <w:pPr>
        <w:spacing w:after="0" w:line="240" w:lineRule="auto"/>
        <w:jc w:val="both"/>
        <w:rPr>
          <w:rFonts w:ascii="Trebuchet MS" w:hAnsi="Trebuchet MS"/>
          <w:color w:val="000000"/>
        </w:rPr>
      </w:pPr>
    </w:p>
    <w:p w14:paraId="3EB28C9B" w14:textId="77777777" w:rsidR="00DC0F95" w:rsidRPr="00DC0F95" w:rsidRDefault="00DC0F95" w:rsidP="004D2B47">
      <w:pPr>
        <w:spacing w:after="0" w:line="240" w:lineRule="auto"/>
        <w:jc w:val="both"/>
        <w:rPr>
          <w:rFonts w:ascii="Trebuchet MS" w:hAnsi="Trebuchet MS"/>
          <w:color w:val="000000"/>
        </w:rPr>
      </w:pPr>
    </w:p>
    <w:p w14:paraId="56762076" w14:textId="2C2A8A70" w:rsidR="00832918" w:rsidRPr="00DC0F95" w:rsidRDefault="00832918" w:rsidP="004D2B47">
      <w:pPr>
        <w:spacing w:after="0" w:line="240" w:lineRule="auto"/>
        <w:jc w:val="both"/>
        <w:rPr>
          <w:rFonts w:ascii="Trebuchet MS" w:eastAsia="Times New Roman" w:hAnsi="Trebuchet MS" w:cs="Times New Roman"/>
        </w:rPr>
      </w:pPr>
      <w:r w:rsidRPr="00DC0F95">
        <w:rPr>
          <w:rFonts w:ascii="Trebuchet MS" w:hAnsi="Trebuchet MS"/>
          <w:color w:val="000000"/>
        </w:rPr>
        <w:t xml:space="preserve">A doua verificare: </w:t>
      </w:r>
      <w:r w:rsidR="00412F90" w:rsidRPr="00DC0F95">
        <w:rPr>
          <w:rFonts w:ascii="Trebuchet MS" w:hAnsi="Trebuchet MS"/>
          <w:color w:val="000000"/>
        </w:rPr>
        <w:t>REC 2</w:t>
      </w:r>
      <w:r w:rsidR="005C379E" w:rsidRPr="00DC0F95">
        <w:rPr>
          <w:rFonts w:ascii="Trebuchet MS" w:hAnsi="Trebuchet MS"/>
          <w:color w:val="000000"/>
        </w:rPr>
        <w:tab/>
      </w:r>
      <w:r w:rsidR="005C379E" w:rsidRPr="00DC0F95">
        <w:rPr>
          <w:rFonts w:ascii="Trebuchet MS" w:hAnsi="Trebuchet MS"/>
          <w:color w:val="000000"/>
        </w:rPr>
        <w:tab/>
      </w:r>
      <w:r w:rsidRPr="00DC0F95">
        <w:rPr>
          <w:rFonts w:ascii="Trebuchet MS" w:hAnsi="Trebuchet MS"/>
          <w:color w:val="000000"/>
        </w:rPr>
        <w:tab/>
      </w:r>
      <w:r w:rsidR="009B7779" w:rsidRPr="00DC0F95">
        <w:rPr>
          <w:rFonts w:ascii="Trebuchet MS" w:hAnsi="Trebuchet MS"/>
          <w:color w:val="000000"/>
        </w:rPr>
        <w:t>________________________________</w:t>
      </w:r>
      <w:r w:rsidR="009B7779" w:rsidRPr="00DC0F95">
        <w:rPr>
          <w:rFonts w:ascii="Trebuchet MS" w:hAnsi="Trebuchet MS"/>
          <w:color w:val="000000"/>
        </w:rPr>
        <w:tab/>
      </w:r>
    </w:p>
    <w:p w14:paraId="0E461C94" w14:textId="77777777" w:rsidR="00931C71" w:rsidRDefault="00931C71" w:rsidP="004D2B47">
      <w:pPr>
        <w:spacing w:after="0" w:line="240" w:lineRule="auto"/>
        <w:jc w:val="both"/>
        <w:rPr>
          <w:rFonts w:ascii="Trebuchet MS" w:hAnsi="Trebuchet MS"/>
          <w:color w:val="000000"/>
        </w:rPr>
      </w:pPr>
    </w:p>
    <w:p w14:paraId="1E9B7351" w14:textId="77777777" w:rsidR="008C10BC" w:rsidRPr="00DC0F95" w:rsidRDefault="008C10BC" w:rsidP="004D2B47">
      <w:pPr>
        <w:spacing w:after="0" w:line="240" w:lineRule="auto"/>
        <w:jc w:val="both"/>
        <w:rPr>
          <w:rFonts w:ascii="Trebuchet MS" w:hAnsi="Trebuchet MS"/>
          <w:color w:val="000000"/>
        </w:rPr>
      </w:pPr>
    </w:p>
    <w:p w14:paraId="62C8DE63" w14:textId="77777777" w:rsidR="00DC0F95" w:rsidRPr="00DC0F95" w:rsidRDefault="00DC0F95" w:rsidP="004D2B47">
      <w:pPr>
        <w:spacing w:after="0" w:line="240" w:lineRule="auto"/>
        <w:jc w:val="both"/>
        <w:rPr>
          <w:rFonts w:ascii="Trebuchet MS" w:hAnsi="Trebuchet MS"/>
          <w:color w:val="000000"/>
        </w:rPr>
      </w:pPr>
    </w:p>
    <w:p w14:paraId="32C30500" w14:textId="6115360D" w:rsidR="00E14986" w:rsidRPr="00DC0F95" w:rsidRDefault="00E14986" w:rsidP="004D2B47">
      <w:pPr>
        <w:spacing w:after="0" w:line="240" w:lineRule="auto"/>
        <w:jc w:val="both"/>
        <w:rPr>
          <w:rFonts w:ascii="Trebuchet MS" w:eastAsia="Times New Roman" w:hAnsi="Trebuchet MS" w:cs="Times New Roman"/>
        </w:rPr>
      </w:pPr>
      <w:r w:rsidRPr="00DC0F95">
        <w:rPr>
          <w:rFonts w:ascii="Trebuchet MS" w:hAnsi="Trebuchet MS"/>
        </w:rPr>
        <w:t xml:space="preserve">Avizat: Șef </w:t>
      </w:r>
      <w:r w:rsidR="007632C0" w:rsidRPr="00DC0F95">
        <w:rPr>
          <w:rFonts w:ascii="Trebuchet MS" w:eastAsia="Times New Roman" w:hAnsi="Trebuchet MS" w:cs="Times New Roman"/>
        </w:rPr>
        <w:t>SGPECP</w:t>
      </w:r>
      <w:r w:rsidR="007632C0" w:rsidRPr="00DC0F95">
        <w:rPr>
          <w:rFonts w:ascii="Trebuchet MS" w:eastAsia="Times New Roman" w:hAnsi="Trebuchet MS" w:cs="Times New Roman"/>
        </w:rPr>
        <w:tab/>
      </w:r>
      <w:r w:rsidR="007632C0" w:rsidRPr="00DC0F95">
        <w:rPr>
          <w:rFonts w:ascii="Trebuchet MS" w:eastAsia="Times New Roman" w:hAnsi="Trebuchet MS" w:cs="Times New Roman"/>
        </w:rPr>
        <w:tab/>
      </w:r>
      <w:r w:rsidR="007632C0" w:rsidRPr="00DC0F95">
        <w:rPr>
          <w:rFonts w:ascii="Trebuchet MS" w:eastAsia="Times New Roman" w:hAnsi="Trebuchet MS" w:cs="Times New Roman"/>
          <w:color w:val="000000"/>
        </w:rPr>
        <w:tab/>
      </w:r>
      <w:r w:rsidR="007632C0" w:rsidRPr="00DC0F95">
        <w:rPr>
          <w:rFonts w:ascii="Trebuchet MS" w:eastAsia="Times New Roman" w:hAnsi="Trebuchet MS" w:cs="Times New Roman"/>
          <w:color w:val="000000"/>
        </w:rPr>
        <w:tab/>
        <w:t>_______</w:t>
      </w:r>
      <w:r w:rsidR="000001B6" w:rsidRPr="00DC0F95">
        <w:rPr>
          <w:rFonts w:ascii="Trebuchet MS" w:eastAsia="Times New Roman" w:hAnsi="Trebuchet MS" w:cs="Times New Roman"/>
          <w:color w:val="000000"/>
        </w:rPr>
        <w:t>____________________</w:t>
      </w:r>
      <w:r w:rsidR="00DC0F95" w:rsidRPr="00DC0F95">
        <w:rPr>
          <w:rFonts w:ascii="Trebuchet MS" w:eastAsia="Times New Roman" w:hAnsi="Trebuchet MS" w:cs="Times New Roman"/>
          <w:color w:val="000000"/>
        </w:rPr>
        <w:t>_____</w:t>
      </w:r>
      <w:r w:rsidR="000001B6" w:rsidRPr="00DC0F95">
        <w:rPr>
          <w:rFonts w:ascii="Trebuchet MS" w:eastAsia="Times New Roman" w:hAnsi="Trebuchet MS" w:cs="Times New Roman"/>
          <w:color w:val="000000"/>
        </w:rPr>
        <w:tab/>
      </w:r>
    </w:p>
    <w:p w14:paraId="0CC837D8" w14:textId="77777777" w:rsidR="00832918" w:rsidRPr="00DC0F95" w:rsidRDefault="00832918" w:rsidP="004D2B47">
      <w:pPr>
        <w:spacing w:after="0" w:line="240" w:lineRule="auto"/>
        <w:jc w:val="both"/>
        <w:rPr>
          <w:rFonts w:ascii="Trebuchet MS" w:hAnsi="Trebuchet MS"/>
        </w:rPr>
      </w:pPr>
    </w:p>
    <w:p w14:paraId="4F087220" w14:textId="77777777" w:rsidR="00DC0F95" w:rsidRDefault="00DC0F95" w:rsidP="004D2B47">
      <w:pPr>
        <w:spacing w:after="0" w:line="240" w:lineRule="auto"/>
        <w:jc w:val="both"/>
        <w:rPr>
          <w:rFonts w:ascii="Trebuchet MS" w:hAnsi="Trebuchet MS"/>
        </w:rPr>
      </w:pPr>
    </w:p>
    <w:p w14:paraId="4CA3BA4D" w14:textId="77777777" w:rsidR="008C10BC" w:rsidRPr="00DC0F95" w:rsidRDefault="008C10BC" w:rsidP="004D2B47">
      <w:pPr>
        <w:spacing w:after="0" w:line="240" w:lineRule="auto"/>
        <w:jc w:val="both"/>
        <w:rPr>
          <w:rFonts w:ascii="Trebuchet MS" w:hAnsi="Trebuchet MS"/>
        </w:rPr>
      </w:pPr>
    </w:p>
    <w:p w14:paraId="033355C1" w14:textId="66AC3B8A" w:rsidR="009B7779" w:rsidRPr="00DC0F95" w:rsidRDefault="009B7779" w:rsidP="004D2B47">
      <w:pPr>
        <w:spacing w:after="0" w:line="240" w:lineRule="auto"/>
        <w:jc w:val="both"/>
        <w:rPr>
          <w:rFonts w:ascii="Trebuchet MS" w:hAnsi="Trebuchet MS"/>
          <w:color w:val="000000"/>
        </w:rPr>
      </w:pPr>
      <w:r w:rsidRPr="00DC0F95">
        <w:rPr>
          <w:rFonts w:ascii="Trebuchet MS" w:hAnsi="Trebuchet MS"/>
          <w:color w:val="000000"/>
        </w:rPr>
        <w:t>Avizat: Director DGPEMP</w:t>
      </w:r>
      <w:r w:rsidRPr="00DC0F95">
        <w:rPr>
          <w:rFonts w:ascii="Trebuchet MS" w:hAnsi="Trebuchet MS"/>
          <w:color w:val="000000"/>
        </w:rPr>
        <w:tab/>
      </w:r>
      <w:r w:rsidR="005C379E" w:rsidRPr="00DC0F95">
        <w:rPr>
          <w:rFonts w:ascii="Trebuchet MS" w:hAnsi="Trebuchet MS"/>
          <w:color w:val="000000"/>
        </w:rPr>
        <w:tab/>
      </w:r>
      <w:r w:rsidR="00E14986" w:rsidRPr="00DC0F95">
        <w:rPr>
          <w:rFonts w:ascii="Trebuchet MS" w:hAnsi="Trebuchet MS"/>
          <w:color w:val="000000"/>
        </w:rPr>
        <w:tab/>
      </w:r>
      <w:r w:rsidRPr="00DC0F95">
        <w:rPr>
          <w:rFonts w:ascii="Trebuchet MS" w:hAnsi="Trebuchet MS"/>
          <w:color w:val="000000"/>
        </w:rPr>
        <w:t>________________________________</w:t>
      </w:r>
      <w:r w:rsidRPr="00DC0F95">
        <w:rPr>
          <w:rFonts w:ascii="Trebuchet MS" w:hAnsi="Trebuchet MS"/>
          <w:color w:val="000000"/>
        </w:rPr>
        <w:tab/>
      </w:r>
    </w:p>
    <w:p w14:paraId="120F20A0" w14:textId="77777777" w:rsidR="00DC0F95" w:rsidRDefault="00DC0F95" w:rsidP="004D2B47">
      <w:pPr>
        <w:spacing w:after="0" w:line="240" w:lineRule="auto"/>
        <w:jc w:val="both"/>
        <w:rPr>
          <w:rFonts w:ascii="Trebuchet MS" w:hAnsi="Trebuchet MS"/>
          <w:color w:val="000000"/>
        </w:rPr>
      </w:pPr>
    </w:p>
    <w:p w14:paraId="402EE793" w14:textId="77777777" w:rsidR="008C10BC" w:rsidRPr="00DC0F95" w:rsidRDefault="008C10BC" w:rsidP="004D2B47">
      <w:pPr>
        <w:spacing w:after="0" w:line="240" w:lineRule="auto"/>
        <w:jc w:val="both"/>
        <w:rPr>
          <w:rFonts w:ascii="Trebuchet MS" w:hAnsi="Trebuchet MS"/>
          <w:color w:val="000000"/>
        </w:rPr>
      </w:pPr>
    </w:p>
    <w:p w14:paraId="3E32D217" w14:textId="77777777" w:rsidR="00DC0F95" w:rsidRPr="00DC0F95" w:rsidRDefault="00DC0F95" w:rsidP="004D2B47">
      <w:pPr>
        <w:spacing w:after="0" w:line="240" w:lineRule="auto"/>
        <w:jc w:val="both"/>
        <w:rPr>
          <w:rFonts w:ascii="Trebuchet MS" w:hAnsi="Trebuchet MS"/>
        </w:rPr>
      </w:pPr>
    </w:p>
    <w:p w14:paraId="6A3CB9B5" w14:textId="787511A5" w:rsidR="00E53F14" w:rsidRPr="00DC0F95" w:rsidRDefault="00832918" w:rsidP="0026306B">
      <w:pPr>
        <w:jc w:val="both"/>
        <w:rPr>
          <w:rFonts w:ascii="Trebuchet MS" w:eastAsia="Times New Roman" w:hAnsi="Trebuchet MS" w:cs="Times New Roman"/>
        </w:rPr>
      </w:pPr>
      <w:r w:rsidRPr="00DC0F95">
        <w:rPr>
          <w:rFonts w:ascii="Trebuchet MS" w:hAnsi="Trebuchet MS"/>
        </w:rPr>
        <w:t xml:space="preserve">Aprobat: </w:t>
      </w:r>
      <w:r w:rsidR="005C379E" w:rsidRPr="00DC0F95">
        <w:rPr>
          <w:rFonts w:ascii="Trebuchet MS" w:hAnsi="Trebuchet MS"/>
        </w:rPr>
        <w:t>Director general DGAT</w:t>
      </w:r>
      <w:r w:rsidR="00000DF9" w:rsidRPr="00DC0F95">
        <w:rPr>
          <w:rFonts w:ascii="Trebuchet MS" w:hAnsi="Trebuchet MS"/>
        </w:rPr>
        <w:t>PE</w:t>
      </w:r>
      <w:r w:rsidRPr="00DC0F95">
        <w:rPr>
          <w:rFonts w:ascii="Trebuchet MS" w:hAnsi="Trebuchet MS"/>
        </w:rPr>
        <w:tab/>
      </w:r>
      <w:r w:rsidR="00E14986" w:rsidRPr="00DC0F95">
        <w:rPr>
          <w:rFonts w:ascii="Trebuchet MS" w:hAnsi="Trebuchet MS"/>
        </w:rPr>
        <w:tab/>
      </w:r>
      <w:r w:rsidR="009B7779" w:rsidRPr="00DC0F95">
        <w:rPr>
          <w:rFonts w:ascii="Trebuchet MS" w:hAnsi="Trebuchet MS"/>
          <w:color w:val="000000"/>
        </w:rPr>
        <w:t>________________________________</w:t>
      </w:r>
      <w:r w:rsidR="009B7779" w:rsidRPr="00DC0F95">
        <w:rPr>
          <w:rFonts w:ascii="Trebuchet MS" w:hAnsi="Trebuchet MS"/>
          <w:color w:val="000000"/>
        </w:rPr>
        <w:tab/>
      </w:r>
    </w:p>
    <w:sectPr w:rsidR="00E53F14" w:rsidRPr="00DC0F95" w:rsidSect="00DC0F95">
      <w:headerReference w:type="default" r:id="rId12"/>
      <w:footerReference w:type="default" r:id="rId13"/>
      <w:headerReference w:type="first" r:id="rId14"/>
      <w:pgSz w:w="16838" w:h="11906" w:orient="landscape"/>
      <w:pgMar w:top="1134" w:right="1418" w:bottom="709" w:left="567" w:header="709" w:footer="20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615E0D" w15:done="0"/>
  <w15:commentEx w15:paraId="603397C3" w15:done="0"/>
  <w15:commentEx w15:paraId="6921DAC9" w15:done="0"/>
  <w15:commentEx w15:paraId="2E6A2249" w15:done="0"/>
  <w15:commentEx w15:paraId="480E583F" w15:done="0"/>
  <w15:commentEx w15:paraId="6116B669" w15:done="0"/>
  <w15:commentEx w15:paraId="441D0809" w15:done="0"/>
  <w15:commentEx w15:paraId="16A7F8DF" w15:done="0"/>
  <w15:commentEx w15:paraId="172E0291" w15:done="0"/>
  <w15:commentEx w15:paraId="2DD46A20" w15:done="0"/>
  <w15:commentEx w15:paraId="0670C79E" w15:done="0"/>
  <w15:commentEx w15:paraId="080ADE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D1998" w14:textId="77777777" w:rsidR="00526D56" w:rsidRDefault="00526D56" w:rsidP="004D2B47">
      <w:pPr>
        <w:spacing w:after="0" w:line="240" w:lineRule="auto"/>
      </w:pPr>
      <w:r>
        <w:separator/>
      </w:r>
    </w:p>
  </w:endnote>
  <w:endnote w:type="continuationSeparator" w:id="0">
    <w:p w14:paraId="5608BBF1" w14:textId="77777777" w:rsidR="00526D56" w:rsidRDefault="00526D56" w:rsidP="004D2B47">
      <w:pPr>
        <w:spacing w:after="0" w:line="240" w:lineRule="auto"/>
      </w:pPr>
      <w:r>
        <w:continuationSeparator/>
      </w:r>
    </w:p>
  </w:endnote>
  <w:endnote w:type="continuationNotice" w:id="1">
    <w:p w14:paraId="434E6973" w14:textId="77777777" w:rsidR="00526D56" w:rsidRDefault="00526D56"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666221"/>
      <w:docPartObj>
        <w:docPartGallery w:val="Page Numbers (Bottom of Page)"/>
        <w:docPartUnique/>
      </w:docPartObj>
    </w:sdtPr>
    <w:sdtEndPr>
      <w:rPr>
        <w:noProof/>
      </w:rPr>
    </w:sdtEndPr>
    <w:sdtContent>
      <w:p w14:paraId="570DB4AD" w14:textId="25B946A8" w:rsidR="00DC0F95" w:rsidRDefault="00DC0F95" w:rsidP="00DC0F95">
        <w:pPr>
          <w:pStyle w:val="Footer"/>
          <w:jc w:val="center"/>
        </w:pPr>
        <w:r>
          <w:fldChar w:fldCharType="begin"/>
        </w:r>
        <w:r>
          <w:instrText xml:space="preserve"> PAGE   \* MERGEFORMAT </w:instrText>
        </w:r>
        <w:r>
          <w:fldChar w:fldCharType="separate"/>
        </w:r>
        <w:r w:rsidR="003C0EC1">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2614E" w14:textId="77777777" w:rsidR="00526D56" w:rsidRDefault="00526D56" w:rsidP="004D2B47">
      <w:pPr>
        <w:spacing w:after="0" w:line="240" w:lineRule="auto"/>
      </w:pPr>
      <w:r>
        <w:separator/>
      </w:r>
    </w:p>
  </w:footnote>
  <w:footnote w:type="continuationSeparator" w:id="0">
    <w:p w14:paraId="261281EF" w14:textId="77777777" w:rsidR="00526D56" w:rsidRDefault="00526D56" w:rsidP="004D2B47">
      <w:pPr>
        <w:spacing w:after="0" w:line="240" w:lineRule="auto"/>
      </w:pPr>
      <w:r>
        <w:continuationSeparator/>
      </w:r>
    </w:p>
  </w:footnote>
  <w:footnote w:type="continuationNotice" w:id="1">
    <w:p w14:paraId="7CEF0ED0" w14:textId="77777777" w:rsidR="00526D56" w:rsidRDefault="00526D56" w:rsidP="004D2B47">
      <w:pPr>
        <w:spacing w:after="0" w:line="240" w:lineRule="auto"/>
      </w:pPr>
    </w:p>
  </w:footnote>
  <w:footnote w:id="2">
    <w:p w14:paraId="50D2003A" w14:textId="02F50925" w:rsidR="00135DFE" w:rsidRPr="00614004" w:rsidRDefault="00135DFE">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4AD75474" w:rsidR="00135DFE" w:rsidRPr="00614004" w:rsidRDefault="00135DFE" w:rsidP="00614004">
    <w:r>
      <w:rPr>
        <w:noProof/>
        <w:lang w:eastAsia="ro-RO"/>
      </w:rPr>
      <w:drawing>
        <wp:inline distT="0" distB="0" distL="0" distR="0" wp14:anchorId="05465185" wp14:editId="75B20E31">
          <wp:extent cx="6210935" cy="8465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_centenar_MFE-01.png"/>
                  <pic:cNvPicPr/>
                </pic:nvPicPr>
                <pic:blipFill>
                  <a:blip r:embed="rId1">
                    <a:extLst>
                      <a:ext uri="{28A0092B-C50C-407E-A947-70E740481C1C}">
                        <a14:useLocalDpi xmlns:a14="http://schemas.microsoft.com/office/drawing/2010/main" val="0"/>
                      </a:ext>
                    </a:extLst>
                  </a:blip>
                  <a:stretch>
                    <a:fillRect/>
                  </a:stretch>
                </pic:blipFill>
                <pic:spPr>
                  <a:xfrm>
                    <a:off x="0" y="0"/>
                    <a:ext cx="6210935" cy="846512"/>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7923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445C40" id="Straight Connector 16" o:spid="_x0000_s1026" style="position:absolute;flip:y;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niela Balan">
    <w15:presenceInfo w15:providerId="AD" w15:userId="S-1-5-21-1335690349-1632514493-598330653-1398"/>
  </w15:person>
  <w15:person w15:author="Mihaela Raduta">
    <w15:presenceInfo w15:providerId="AD" w15:userId="S-1-5-21-1335690349-1632514493-598330653-1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1B6"/>
    <w:rsid w:val="00000D28"/>
    <w:rsid w:val="00000DF9"/>
    <w:rsid w:val="0000179C"/>
    <w:rsid w:val="00001E14"/>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58D3"/>
    <w:rsid w:val="0009695E"/>
    <w:rsid w:val="00096A3A"/>
    <w:rsid w:val="00096C3A"/>
    <w:rsid w:val="00097803"/>
    <w:rsid w:val="000978F3"/>
    <w:rsid w:val="000A438D"/>
    <w:rsid w:val="000A5329"/>
    <w:rsid w:val="000A6C06"/>
    <w:rsid w:val="000A6E2E"/>
    <w:rsid w:val="000B6730"/>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633F"/>
    <w:rsid w:val="00116D01"/>
    <w:rsid w:val="00122B3E"/>
    <w:rsid w:val="00123B32"/>
    <w:rsid w:val="00124C38"/>
    <w:rsid w:val="00130A2F"/>
    <w:rsid w:val="001340E5"/>
    <w:rsid w:val="00134B04"/>
    <w:rsid w:val="00135DFE"/>
    <w:rsid w:val="001362FD"/>
    <w:rsid w:val="00140F9B"/>
    <w:rsid w:val="0014192B"/>
    <w:rsid w:val="00142D1F"/>
    <w:rsid w:val="00144533"/>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2C6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12C3F"/>
    <w:rsid w:val="00212D3D"/>
    <w:rsid w:val="002143B4"/>
    <w:rsid w:val="0021531D"/>
    <w:rsid w:val="00220BB7"/>
    <w:rsid w:val="0022154A"/>
    <w:rsid w:val="00221AEB"/>
    <w:rsid w:val="00225C86"/>
    <w:rsid w:val="00226C1E"/>
    <w:rsid w:val="00227D79"/>
    <w:rsid w:val="00233689"/>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69D8"/>
    <w:rsid w:val="00484B9A"/>
    <w:rsid w:val="00487F2B"/>
    <w:rsid w:val="0049124E"/>
    <w:rsid w:val="0049237D"/>
    <w:rsid w:val="0049633B"/>
    <w:rsid w:val="004A0BE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2448"/>
    <w:rsid w:val="005428C7"/>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73A8"/>
    <w:rsid w:val="00613CC9"/>
    <w:rsid w:val="00614004"/>
    <w:rsid w:val="00615705"/>
    <w:rsid w:val="00617E5B"/>
    <w:rsid w:val="00620C71"/>
    <w:rsid w:val="006267BE"/>
    <w:rsid w:val="00626B3D"/>
    <w:rsid w:val="00631DC4"/>
    <w:rsid w:val="006326EF"/>
    <w:rsid w:val="00634723"/>
    <w:rsid w:val="006365DB"/>
    <w:rsid w:val="006377DD"/>
    <w:rsid w:val="00640228"/>
    <w:rsid w:val="006446F6"/>
    <w:rsid w:val="006474F1"/>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2ED7"/>
    <w:rsid w:val="006D489F"/>
    <w:rsid w:val="006D700E"/>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9D6"/>
    <w:rsid w:val="0078705F"/>
    <w:rsid w:val="00792F84"/>
    <w:rsid w:val="00793A13"/>
    <w:rsid w:val="00794F17"/>
    <w:rsid w:val="00796241"/>
    <w:rsid w:val="00796CB9"/>
    <w:rsid w:val="007A2D99"/>
    <w:rsid w:val="007A6D30"/>
    <w:rsid w:val="007A7C81"/>
    <w:rsid w:val="007B15AA"/>
    <w:rsid w:val="007B26BB"/>
    <w:rsid w:val="007B490E"/>
    <w:rsid w:val="007B510B"/>
    <w:rsid w:val="007C0018"/>
    <w:rsid w:val="007C0323"/>
    <w:rsid w:val="007C3CD6"/>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6031E"/>
    <w:rsid w:val="00860C6E"/>
    <w:rsid w:val="00867FA5"/>
    <w:rsid w:val="008701D9"/>
    <w:rsid w:val="0087104B"/>
    <w:rsid w:val="008729BB"/>
    <w:rsid w:val="0087483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5AA9"/>
    <w:rsid w:val="009A6BC2"/>
    <w:rsid w:val="009A6FED"/>
    <w:rsid w:val="009B306C"/>
    <w:rsid w:val="009B5BDD"/>
    <w:rsid w:val="009B613A"/>
    <w:rsid w:val="009B6F96"/>
    <w:rsid w:val="009B7779"/>
    <w:rsid w:val="009C1692"/>
    <w:rsid w:val="009C21FB"/>
    <w:rsid w:val="009C29A1"/>
    <w:rsid w:val="009C7F49"/>
    <w:rsid w:val="009D0C6A"/>
    <w:rsid w:val="009D32EA"/>
    <w:rsid w:val="009D6193"/>
    <w:rsid w:val="009D66D3"/>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5AFE"/>
    <w:rsid w:val="00A96235"/>
    <w:rsid w:val="00A96F89"/>
    <w:rsid w:val="00A972BE"/>
    <w:rsid w:val="00AA0838"/>
    <w:rsid w:val="00AA195E"/>
    <w:rsid w:val="00AA1E53"/>
    <w:rsid w:val="00AA3132"/>
    <w:rsid w:val="00AA350C"/>
    <w:rsid w:val="00AA558E"/>
    <w:rsid w:val="00AB0C47"/>
    <w:rsid w:val="00AB211D"/>
    <w:rsid w:val="00AB312E"/>
    <w:rsid w:val="00AB4469"/>
    <w:rsid w:val="00AB5AFE"/>
    <w:rsid w:val="00AB6D54"/>
    <w:rsid w:val="00AB733F"/>
    <w:rsid w:val="00AC00FB"/>
    <w:rsid w:val="00AC161F"/>
    <w:rsid w:val="00AC6756"/>
    <w:rsid w:val="00AC7207"/>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A12"/>
    <w:rsid w:val="00E8183C"/>
    <w:rsid w:val="00E86035"/>
    <w:rsid w:val="00E945B8"/>
    <w:rsid w:val="00E94C41"/>
    <w:rsid w:val="00E9697C"/>
    <w:rsid w:val="00E96B49"/>
    <w:rsid w:val="00E97AD1"/>
    <w:rsid w:val="00EA212F"/>
    <w:rsid w:val="00EA42D5"/>
    <w:rsid w:val="00EB0288"/>
    <w:rsid w:val="00EB04AF"/>
    <w:rsid w:val="00EB100F"/>
    <w:rsid w:val="00EB4CE1"/>
    <w:rsid w:val="00EB54AC"/>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D16DD"/>
    <w:rsid w:val="00FD21D5"/>
    <w:rsid w:val="00FD7100"/>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0739F-BB93-4CEF-8DB5-10B24D1D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3695</Words>
  <Characters>21435</Characters>
  <Application>Microsoft Office Word</Application>
  <DocSecurity>0</DocSecurity>
  <Lines>178</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25080</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Gabriela Popescu</cp:lastModifiedBy>
  <cp:revision>5</cp:revision>
  <cp:lastPrinted>2017-10-25T10:31:00Z</cp:lastPrinted>
  <dcterms:created xsi:type="dcterms:W3CDTF">2018-06-28T17:59:00Z</dcterms:created>
  <dcterms:modified xsi:type="dcterms:W3CDTF">2018-06-29T09:54:00Z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